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41C5C" w14:textId="77777777" w:rsidR="00AD2782" w:rsidRPr="00C56A8E" w:rsidRDefault="00AD2782" w:rsidP="00AD2782">
      <w:pPr>
        <w:pStyle w:val="a3"/>
        <w:widowControl w:val="0"/>
        <w:spacing w:after="160"/>
        <w:jc w:val="center"/>
        <w:rPr>
          <w:rFonts w:ascii="GHEA Grapalat" w:hAnsi="GHEA Grapalat"/>
          <w:i w:val="0"/>
          <w:sz w:val="24"/>
          <w:szCs w:val="24"/>
        </w:rPr>
      </w:pPr>
      <w:r w:rsidRPr="00C56A8E">
        <w:rPr>
          <w:rFonts w:ascii="GHEA Grapalat" w:hAnsi="GHEA Grapalat"/>
          <w:i w:val="0"/>
          <w:sz w:val="24"/>
          <w:szCs w:val="24"/>
        </w:rPr>
        <w:t>ОБЪЯВЛЕНИЕ</w:t>
      </w:r>
    </w:p>
    <w:p w14:paraId="0EC0E2AC" w14:textId="77777777" w:rsidR="00AD2782" w:rsidRPr="009044F1" w:rsidRDefault="00AD2782" w:rsidP="00AD2782">
      <w:pPr>
        <w:pStyle w:val="a3"/>
        <w:widowControl w:val="0"/>
        <w:spacing w:after="160" w:line="240" w:lineRule="auto"/>
        <w:ind w:firstLine="0"/>
        <w:jc w:val="center"/>
        <w:rPr>
          <w:rFonts w:ascii="GHEA Grapalat" w:hAnsi="GHEA Grapalat"/>
          <w:i w:val="0"/>
          <w:sz w:val="24"/>
          <w:szCs w:val="24"/>
        </w:rPr>
      </w:pPr>
      <w:r w:rsidRPr="00C56A8E">
        <w:rPr>
          <w:rFonts w:ascii="GHEA Grapalat" w:hAnsi="GHEA Grapalat"/>
          <w:i w:val="0"/>
          <w:sz w:val="24"/>
          <w:szCs w:val="24"/>
        </w:rPr>
        <w:t>О ЗАПРОСЕ КОТИРОВОК*</w:t>
      </w:r>
    </w:p>
    <w:p w14:paraId="18C48D85" w14:textId="4C6904B5" w:rsidR="00AD2782" w:rsidRPr="009044F1" w:rsidRDefault="00AD2782" w:rsidP="00AD2782">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2621E">
        <w:rPr>
          <w:rFonts w:ascii="GHEA Grapalat" w:hAnsi="GHEA Grapalat"/>
          <w:i w:val="0"/>
          <w:sz w:val="24"/>
          <w:szCs w:val="24"/>
        </w:rPr>
        <w:t>02</w:t>
      </w:r>
      <w:r w:rsidRPr="009044F1">
        <w:rPr>
          <w:rFonts w:ascii="GHEA Grapalat" w:hAnsi="GHEA Grapalat"/>
          <w:i w:val="0"/>
          <w:sz w:val="24"/>
          <w:szCs w:val="24"/>
        </w:rPr>
        <w:t>" "</w:t>
      </w:r>
      <w:r w:rsidR="00D2621E">
        <w:rPr>
          <w:rFonts w:ascii="GHEA Grapalat" w:hAnsi="GHEA Grapalat"/>
          <w:i w:val="0"/>
          <w:sz w:val="24"/>
          <w:szCs w:val="24"/>
        </w:rPr>
        <w:t>12</w:t>
      </w:r>
      <w:r w:rsidRPr="009044F1">
        <w:rPr>
          <w:rFonts w:ascii="GHEA Grapalat" w:hAnsi="GHEA Grapalat"/>
          <w:i w:val="0"/>
          <w:sz w:val="24"/>
          <w:szCs w:val="24"/>
        </w:rPr>
        <w:t xml:space="preserve">" </w:t>
      </w:r>
      <w:r w:rsidRPr="008653D5">
        <w:rPr>
          <w:rFonts w:ascii="GHEA Grapalat" w:hAnsi="GHEA Grapalat"/>
          <w:i w:val="0"/>
          <w:sz w:val="24"/>
          <w:szCs w:val="24"/>
        </w:rPr>
        <w:t>20</w:t>
      </w:r>
      <w:r>
        <w:rPr>
          <w:rFonts w:ascii="GHEA Grapalat" w:hAnsi="GHEA Grapalat"/>
          <w:i w:val="0"/>
          <w:sz w:val="24"/>
          <w:szCs w:val="24"/>
        </w:rPr>
        <w:t>2</w:t>
      </w:r>
      <w:r w:rsidRPr="00911F6E">
        <w:rPr>
          <w:rFonts w:ascii="GHEA Grapalat" w:hAnsi="GHEA Grapalat"/>
          <w:i w:val="0"/>
          <w:sz w:val="24"/>
          <w:szCs w:val="24"/>
        </w:rPr>
        <w:t>5</w:t>
      </w:r>
      <w:r w:rsidRPr="001C07FE">
        <w:rPr>
          <w:rFonts w:ascii="GHEA Grapalat" w:hAnsi="GHEA Grapalat"/>
          <w:i w:val="0"/>
          <w:sz w:val="24"/>
          <w:szCs w:val="24"/>
        </w:rPr>
        <w:t xml:space="preserve"> </w:t>
      </w:r>
      <w:r w:rsidRPr="009044F1">
        <w:rPr>
          <w:rFonts w:ascii="GHEA Grapalat" w:hAnsi="GHEA Grapalat"/>
          <w:i w:val="0"/>
          <w:sz w:val="24"/>
          <w:szCs w:val="24"/>
        </w:rPr>
        <w:t>года "</w:t>
      </w:r>
      <w:r w:rsidRPr="00B0050E">
        <w:rPr>
          <w:rFonts w:ascii="GHEA Grapalat" w:hAnsi="GHEA Grapalat"/>
          <w:i w:val="0"/>
          <w:sz w:val="24"/>
          <w:szCs w:val="24"/>
        </w:rPr>
        <w:t>0</w:t>
      </w:r>
      <w:r w:rsidR="00D2621E">
        <w:rPr>
          <w:rFonts w:ascii="GHEA Grapalat" w:hAnsi="GHEA Grapalat"/>
          <w:i w:val="0"/>
          <w:sz w:val="24"/>
          <w:szCs w:val="24"/>
        </w:rPr>
        <w:t>2</w:t>
      </w:r>
      <w:r w:rsidRPr="009044F1">
        <w:rPr>
          <w:rFonts w:ascii="GHEA Grapalat" w:hAnsi="GHEA Grapalat"/>
          <w:i w:val="0"/>
          <w:sz w:val="24"/>
          <w:szCs w:val="24"/>
        </w:rPr>
        <w:t xml:space="preserve">" </w:t>
      </w:r>
    </w:p>
    <w:p w14:paraId="4775E129" w14:textId="1E738CAB"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F87082" w:rsidRPr="00F87082">
        <w:rPr>
          <w:rFonts w:ascii="GHEA Grapalat" w:hAnsi="GHEA Grapalat"/>
          <w:i w:val="0"/>
          <w:sz w:val="24"/>
          <w:szCs w:val="24"/>
        </w:rPr>
        <w:t>ՄԵԾ/ԱՌՈՂՋ–ԳՀԾՁԲ-2</w:t>
      </w:r>
      <w:r w:rsidR="00D2621E">
        <w:rPr>
          <w:rFonts w:ascii="GHEA Grapalat" w:hAnsi="GHEA Grapalat"/>
          <w:i w:val="0"/>
          <w:sz w:val="24"/>
          <w:szCs w:val="24"/>
        </w:rPr>
        <w:t>6</w:t>
      </w:r>
      <w:r w:rsidR="00F87082" w:rsidRPr="00F87082">
        <w:rPr>
          <w:rFonts w:ascii="GHEA Grapalat" w:hAnsi="GHEA Grapalat"/>
          <w:i w:val="0"/>
          <w:sz w:val="24"/>
          <w:szCs w:val="24"/>
        </w:rPr>
        <w:t>/0</w:t>
      </w:r>
      <w:r w:rsidR="00D2621E">
        <w:rPr>
          <w:rFonts w:ascii="GHEA Grapalat" w:hAnsi="GHEA Grapalat"/>
          <w:i w:val="0"/>
          <w:sz w:val="24"/>
          <w:szCs w:val="24"/>
        </w:rPr>
        <w:t>2</w:t>
      </w:r>
      <w:r w:rsidR="00F87082" w:rsidRPr="00F87082">
        <w:rPr>
          <w:rFonts w:ascii="GHEA Grapalat" w:hAnsi="GHEA Grapalat"/>
          <w:i w:val="0"/>
          <w:sz w:val="24"/>
          <w:szCs w:val="24"/>
        </w:rPr>
        <w:t xml:space="preserve">       </w:t>
      </w:r>
    </w:p>
    <w:p w14:paraId="104BC46E" w14:textId="7FC029BE" w:rsidR="00AD2782" w:rsidRPr="00FE0252" w:rsidRDefault="00AD2782" w:rsidP="00AD2782">
      <w:pPr>
        <w:pStyle w:val="a3"/>
        <w:widowControl w:val="0"/>
        <w:ind w:firstLine="709"/>
        <w:rPr>
          <w:rFonts w:ascii="GHEA Grapalat" w:hAnsi="GHEA Grapalat"/>
          <w:sz w:val="24"/>
          <w:szCs w:val="24"/>
        </w:rPr>
      </w:pPr>
      <w:r w:rsidRPr="00883804">
        <w:rPr>
          <w:rFonts w:ascii="GHEA Grapalat" w:hAnsi="GHEA Grapalat"/>
          <w:sz w:val="24"/>
          <w:szCs w:val="24"/>
        </w:rPr>
        <w:t xml:space="preserve">Заказчик </w:t>
      </w:r>
      <w:r w:rsidRPr="00655735">
        <w:rPr>
          <w:rFonts w:ascii="GHEA Grapalat" w:hAnsi="GHEA Grapalat" w:cs="Arial"/>
          <w:color w:val="000000"/>
          <w:sz w:val="22"/>
          <w:szCs w:val="22"/>
        </w:rPr>
        <w:t xml:space="preserve">Мецаморское здравоохранение </w:t>
      </w:r>
      <w:r w:rsidRPr="004C3F1E">
        <w:rPr>
          <w:rFonts w:ascii="GHEA Grapalat" w:hAnsi="GHEA Grapalat" w:cs="Arial"/>
          <w:color w:val="000000"/>
          <w:sz w:val="22"/>
          <w:szCs w:val="22"/>
        </w:rPr>
        <w:t>ОНО</w:t>
      </w:r>
      <w:r w:rsidRPr="00883804">
        <w:rPr>
          <w:rFonts w:ascii="GHEA Grapalat" w:hAnsi="GHEA Grapalat"/>
          <w:sz w:val="24"/>
          <w:szCs w:val="24"/>
        </w:rPr>
        <w:t>, находящийся</w:t>
      </w:r>
      <w:r>
        <w:rPr>
          <w:rFonts w:ascii="GHEA Grapalat" w:hAnsi="GHEA Grapalat"/>
          <w:sz w:val="24"/>
          <w:szCs w:val="24"/>
        </w:rPr>
        <w:t xml:space="preserve"> по адресу Армавирский марз,</w:t>
      </w:r>
      <w:r w:rsidRPr="00FE0252">
        <w:t xml:space="preserve"> </w:t>
      </w:r>
      <w:r w:rsidR="00EF1ED7" w:rsidRPr="00EF1ED7">
        <w:rPr>
          <w:rFonts w:ascii="GHEA Grapalat" w:hAnsi="GHEA Grapalat"/>
          <w:sz w:val="24"/>
          <w:szCs w:val="24"/>
        </w:rPr>
        <w:t>село Армавир, 1-я улица, дом 7</w:t>
      </w:r>
      <w:r w:rsidRPr="001374C4">
        <w:rPr>
          <w:rFonts w:ascii="GHEA Grapalat" w:hAnsi="GHEA Grapalat"/>
          <w:sz w:val="24"/>
          <w:szCs w:val="24"/>
        </w:rPr>
        <w:t>,</w:t>
      </w:r>
      <w:r w:rsidRPr="007B0562">
        <w:rPr>
          <w:rFonts w:ascii="GHEA Grapalat" w:hAnsi="GHEA Grapalat"/>
          <w:i w:val="0"/>
          <w:sz w:val="24"/>
          <w:szCs w:val="24"/>
        </w:rPr>
        <w:t xml:space="preserve"> объявляет </w:t>
      </w:r>
      <w:r>
        <w:rPr>
          <w:rFonts w:ascii="GHEA Grapalat" w:hAnsi="GHEA Grapalat"/>
          <w:i w:val="0"/>
          <w:sz w:val="24"/>
          <w:szCs w:val="24"/>
        </w:rPr>
        <w:t xml:space="preserve">на </w:t>
      </w:r>
      <w:r w:rsidRPr="007F484D">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 </w:t>
      </w:r>
    </w:p>
    <w:p w14:paraId="45BB5DF8" w14:textId="77777777"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4010BACD" w14:textId="77777777" w:rsidR="00341A74" w:rsidRPr="003A1EBB" w:rsidRDefault="00AD2782" w:rsidP="00B46D58">
      <w:pPr>
        <w:pStyle w:val="a3"/>
        <w:widowControl w:val="0"/>
        <w:spacing w:line="240" w:lineRule="auto"/>
        <w:ind w:firstLine="0"/>
        <w:rPr>
          <w:rFonts w:ascii="GHEA Grapalat" w:hAnsi="GHEA Grapalat"/>
          <w:i w:val="0"/>
          <w:sz w:val="24"/>
          <w:szCs w:val="24"/>
        </w:rPr>
      </w:pPr>
      <w:r w:rsidRPr="00AD2782">
        <w:rPr>
          <w:rFonts w:ascii="GHEA Grapalat" w:hAnsi="GHEA Grapalat"/>
          <w:i w:val="0"/>
          <w:sz w:val="24"/>
          <w:szCs w:val="24"/>
        </w:rPr>
        <w:t>микробиологическое исследование</w:t>
      </w:r>
      <w:r w:rsidR="00782D60">
        <w:rPr>
          <w:rFonts w:ascii="GHEA Grapalat" w:hAnsi="GHEA Grapalat"/>
          <w:i w:val="0"/>
          <w:sz w:val="24"/>
          <w:szCs w:val="24"/>
        </w:rPr>
        <w:t xml:space="preserve"> (далее — договор).</w:t>
      </w:r>
    </w:p>
    <w:p w14:paraId="5CDB1DCB"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5D12CDFC" w14:textId="77777777" w:rsidR="008B069D"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5752333"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69D42F85" w14:textId="77777777" w:rsidR="00D85563"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14:paraId="0C2FF2E9"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6869635" w14:textId="77777777" w:rsidR="009216D6" w:rsidRPr="00D85563" w:rsidRDefault="009216D6" w:rsidP="009216D6">
      <w:pPr>
        <w:pStyle w:val="a3"/>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Заявки на на открытый конкурс необходимо подавать по адресу</w:t>
      </w:r>
    </w:p>
    <w:p w14:paraId="143D46A0" w14:textId="1A2013FA" w:rsidR="009216D6" w:rsidRPr="00D85563" w:rsidRDefault="00AD2782" w:rsidP="009216D6">
      <w:pPr>
        <w:pStyle w:val="a3"/>
        <w:widowControl w:val="0"/>
        <w:spacing w:after="160"/>
        <w:ind w:firstLine="0"/>
        <w:rPr>
          <w:rFonts w:ascii="GHEA Grapalat" w:hAnsi="GHEA Grapalat"/>
          <w:i w:val="0"/>
          <w:sz w:val="24"/>
          <w:szCs w:val="24"/>
        </w:rPr>
      </w:pPr>
      <w:r w:rsidRPr="001374C4">
        <w:rPr>
          <w:rFonts w:ascii="GHEA Grapalat" w:hAnsi="GHEA Grapalat"/>
          <w:i w:val="0"/>
          <w:sz w:val="24"/>
          <w:szCs w:val="24"/>
        </w:rPr>
        <w:t>Армавирский марз</w:t>
      </w:r>
      <w:r w:rsidRPr="006D6410">
        <w:t xml:space="preserve"> </w:t>
      </w:r>
      <w:r w:rsidR="00EF1ED7" w:rsidRPr="00EF1ED7">
        <w:rPr>
          <w:rFonts w:ascii="GHEA Grapalat" w:hAnsi="GHEA Grapalat"/>
          <w:i w:val="0"/>
          <w:sz w:val="24"/>
          <w:szCs w:val="24"/>
        </w:rPr>
        <w:t>село Армавир, 1-я улица, дом 7</w:t>
      </w:r>
      <w:r w:rsidR="00EF1ED7">
        <w:rPr>
          <w:rFonts w:ascii="GHEA Grapalat" w:hAnsi="GHEA Grapalat"/>
          <w:i w:val="0"/>
          <w:sz w:val="24"/>
          <w:szCs w:val="24"/>
          <w:lang w:val="hy-AM"/>
        </w:rPr>
        <w:t xml:space="preserve"> </w:t>
      </w:r>
      <w:r w:rsidR="009216D6" w:rsidRPr="00D85563">
        <w:rPr>
          <w:rFonts w:ascii="GHEA Grapalat" w:hAnsi="GHEA Grapalat"/>
          <w:i w:val="0"/>
          <w:sz w:val="24"/>
          <w:szCs w:val="24"/>
        </w:rPr>
        <w:t xml:space="preserve">в документарной форме, до </w:t>
      </w:r>
      <w:r w:rsidRPr="00AD2782">
        <w:rPr>
          <w:rFonts w:ascii="GHEA Grapalat" w:hAnsi="GHEA Grapalat"/>
          <w:i w:val="0"/>
          <w:sz w:val="24"/>
          <w:szCs w:val="24"/>
        </w:rPr>
        <w:t>12</w:t>
      </w:r>
      <w:r w:rsidR="006B1EBA">
        <w:rPr>
          <w:rFonts w:ascii="GHEA Grapalat" w:hAnsi="GHEA Grapalat"/>
          <w:i w:val="0"/>
          <w:sz w:val="24"/>
          <w:szCs w:val="24"/>
          <w:lang w:val="hy-AM"/>
        </w:rPr>
        <w:t>:30</w:t>
      </w:r>
      <w:r w:rsidRPr="00AD2782">
        <w:rPr>
          <w:rFonts w:ascii="GHEA Grapalat" w:hAnsi="GHEA Grapalat"/>
          <w:i w:val="0"/>
          <w:sz w:val="24"/>
          <w:szCs w:val="24"/>
        </w:rPr>
        <w:t xml:space="preserve"> </w:t>
      </w:r>
      <w:r w:rsidR="009216D6" w:rsidRPr="00D85563">
        <w:rPr>
          <w:rFonts w:ascii="GHEA Grapalat" w:hAnsi="GHEA Grapalat"/>
          <w:i w:val="0"/>
          <w:sz w:val="24"/>
          <w:szCs w:val="24"/>
        </w:rPr>
        <w:t xml:space="preserve">часов </w:t>
      </w:r>
      <w:r w:rsidRPr="00AD2782">
        <w:rPr>
          <w:rFonts w:ascii="GHEA Grapalat" w:hAnsi="GHEA Grapalat"/>
          <w:i w:val="0"/>
          <w:sz w:val="24"/>
          <w:szCs w:val="24"/>
        </w:rPr>
        <w:t>7</w:t>
      </w:r>
      <w:r w:rsidR="009216D6" w:rsidRPr="00D85563">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0DCB13A9" w14:textId="649C5DE6" w:rsidR="009216D6" w:rsidRDefault="009216D6" w:rsidP="009216D6">
      <w:pPr>
        <w:pStyle w:val="a3"/>
        <w:widowControl w:val="0"/>
        <w:spacing w:after="160"/>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AD2782" w:rsidRPr="001374C4">
        <w:rPr>
          <w:rFonts w:ascii="GHEA Grapalat" w:hAnsi="GHEA Grapalat"/>
          <w:i w:val="0"/>
          <w:sz w:val="24"/>
          <w:szCs w:val="24"/>
        </w:rPr>
        <w:t>Армавирский марз</w:t>
      </w:r>
      <w:r w:rsidR="00AD2782" w:rsidRPr="006D6410">
        <w:t xml:space="preserve"> </w:t>
      </w:r>
      <w:r w:rsidR="00EF1ED7" w:rsidRPr="00EF1ED7">
        <w:rPr>
          <w:rFonts w:ascii="GHEA Grapalat" w:hAnsi="GHEA Grapalat"/>
          <w:i w:val="0"/>
          <w:sz w:val="24"/>
          <w:szCs w:val="24"/>
        </w:rPr>
        <w:t xml:space="preserve">село Армавир, </w:t>
      </w:r>
      <w:r w:rsidR="00EF1ED7" w:rsidRPr="00EF1ED7">
        <w:rPr>
          <w:rFonts w:ascii="GHEA Grapalat" w:hAnsi="GHEA Grapalat"/>
          <w:i w:val="0"/>
          <w:sz w:val="24"/>
          <w:szCs w:val="24"/>
        </w:rPr>
        <w:lastRenderedPageBreak/>
        <w:t xml:space="preserve">1-я улица, дом </w:t>
      </w:r>
      <w:proofErr w:type="gramStart"/>
      <w:r w:rsidR="00EF1ED7" w:rsidRPr="00EF1ED7">
        <w:rPr>
          <w:rFonts w:ascii="GHEA Grapalat" w:hAnsi="GHEA Grapalat"/>
          <w:i w:val="0"/>
          <w:sz w:val="24"/>
          <w:szCs w:val="24"/>
        </w:rPr>
        <w:t>7</w:t>
      </w:r>
      <w:r w:rsidR="00AD2782" w:rsidRPr="00AD2782">
        <w:rPr>
          <w:rFonts w:ascii="GHEA Grapalat" w:hAnsi="GHEA Grapalat"/>
          <w:i w:val="0"/>
          <w:sz w:val="22"/>
          <w:szCs w:val="22"/>
        </w:rPr>
        <w:t>,</w:t>
      </w:r>
      <w:r w:rsidRPr="00D85563">
        <w:rPr>
          <w:rFonts w:ascii="GHEA Grapalat" w:hAnsi="GHEA Grapalat"/>
          <w:i w:val="0"/>
          <w:sz w:val="24"/>
          <w:szCs w:val="24"/>
        </w:rPr>
        <w:t>в</w:t>
      </w:r>
      <w:proofErr w:type="gramEnd"/>
      <w:r w:rsidRPr="00D85563">
        <w:rPr>
          <w:rFonts w:ascii="GHEA Grapalat" w:hAnsi="GHEA Grapalat"/>
          <w:i w:val="0"/>
          <w:sz w:val="24"/>
          <w:szCs w:val="24"/>
        </w:rPr>
        <w:t xml:space="preserve"> </w:t>
      </w:r>
      <w:r w:rsidR="00AD2782" w:rsidRPr="00AD2782">
        <w:rPr>
          <w:rFonts w:ascii="GHEA Grapalat" w:hAnsi="GHEA Grapalat"/>
          <w:i w:val="0"/>
          <w:sz w:val="24"/>
          <w:szCs w:val="24"/>
        </w:rPr>
        <w:t>12</w:t>
      </w:r>
      <w:r w:rsidR="006B1EBA">
        <w:rPr>
          <w:rFonts w:ascii="GHEA Grapalat" w:hAnsi="GHEA Grapalat"/>
          <w:i w:val="0"/>
          <w:sz w:val="24"/>
          <w:szCs w:val="24"/>
          <w:lang w:val="hy-AM"/>
        </w:rPr>
        <w:t>:30</w:t>
      </w:r>
      <w:r w:rsidRPr="00D85563">
        <w:rPr>
          <w:rFonts w:ascii="GHEA Grapalat" w:hAnsi="GHEA Grapalat"/>
          <w:i w:val="0"/>
          <w:sz w:val="24"/>
          <w:szCs w:val="24"/>
        </w:rPr>
        <w:t>часов "</w:t>
      </w:r>
    </w:p>
    <w:p w14:paraId="42BE0253" w14:textId="77777777" w:rsidR="00F95DBF" w:rsidRPr="001B32D9" w:rsidRDefault="00F95DBF" w:rsidP="00F95D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E6C1262"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6309E01D" w14:textId="77777777" w:rsidR="00AD2782" w:rsidRPr="0097698D" w:rsidRDefault="00AD2782" w:rsidP="00AD2782">
      <w:pPr>
        <w:pStyle w:val="a3"/>
        <w:widowControl w:val="0"/>
        <w:spacing w:after="160" w:line="240" w:lineRule="auto"/>
        <w:ind w:firstLine="567"/>
        <w:rPr>
          <w:rFonts w:ascii="GHEA Grapalat" w:hAnsi="GHEA Grapalat"/>
          <w:i w:val="0"/>
          <w:sz w:val="22"/>
          <w:szCs w:val="22"/>
        </w:rPr>
      </w:pPr>
      <w:r w:rsidRPr="0097698D">
        <w:rPr>
          <w:rFonts w:ascii="GHEA Grapalat" w:hAnsi="GHEA Grapalat"/>
          <w:i w:val="0"/>
          <w:sz w:val="22"/>
          <w:szCs w:val="22"/>
        </w:rPr>
        <w:t>Г.Камалян.</w:t>
      </w:r>
    </w:p>
    <w:p w14:paraId="0CE7A050" w14:textId="77777777" w:rsidR="00AD2782" w:rsidRPr="003266E7" w:rsidRDefault="00AD2782" w:rsidP="00AD2782">
      <w:pPr>
        <w:pStyle w:val="a3"/>
        <w:widowControl w:val="0"/>
        <w:spacing w:after="160" w:line="240" w:lineRule="auto"/>
        <w:ind w:firstLine="567"/>
        <w:rPr>
          <w:rFonts w:ascii="GHEA Grapalat" w:hAnsi="GHEA Grapalat"/>
          <w:i w:val="0"/>
          <w:sz w:val="24"/>
          <w:szCs w:val="24"/>
        </w:rPr>
      </w:pPr>
      <w:proofErr w:type="gramStart"/>
      <w:r w:rsidRPr="009044F1">
        <w:rPr>
          <w:rFonts w:ascii="GHEA Grapalat" w:hAnsi="GHEA Grapalat"/>
          <w:i w:val="0"/>
          <w:sz w:val="24"/>
          <w:szCs w:val="24"/>
        </w:rPr>
        <w:t>Телефон</w:t>
      </w:r>
      <w:r w:rsidRPr="00DF7B96">
        <w:rPr>
          <w:rFonts w:ascii="GHEA Grapalat" w:hAnsi="GHEA Grapalat"/>
          <w:i w:val="0"/>
          <w:sz w:val="24"/>
          <w:szCs w:val="24"/>
        </w:rPr>
        <w:t xml:space="preserve">  </w:t>
      </w:r>
      <w:r w:rsidRPr="008F7BD4">
        <w:rPr>
          <w:rFonts w:ascii="GHEA Grapalat" w:hAnsi="GHEA Grapalat"/>
          <w:i w:val="0"/>
          <w:sz w:val="24"/>
          <w:szCs w:val="24"/>
        </w:rPr>
        <w:t>0</w:t>
      </w:r>
      <w:r w:rsidRPr="003266E7">
        <w:rPr>
          <w:rFonts w:ascii="GHEA Grapalat" w:hAnsi="GHEA Grapalat"/>
          <w:i w:val="0"/>
          <w:sz w:val="24"/>
          <w:szCs w:val="24"/>
        </w:rPr>
        <w:t>93387670</w:t>
      </w:r>
      <w:proofErr w:type="gramEnd"/>
    </w:p>
    <w:p w14:paraId="2CFDE67E" w14:textId="77777777" w:rsidR="00AD2782" w:rsidRPr="00593D62" w:rsidRDefault="00AD2782" w:rsidP="00AD2782">
      <w:pPr>
        <w:pStyle w:val="a3"/>
        <w:widowControl w:val="0"/>
        <w:spacing w:after="160" w:line="240" w:lineRule="auto"/>
        <w:ind w:firstLine="0"/>
        <w:rPr>
          <w:rFonts w:ascii="GHEA Grapalat" w:hAnsi="GHEA Grapalat"/>
          <w:i w:val="0"/>
          <w:sz w:val="24"/>
          <w:szCs w:val="24"/>
          <w:u w:val="single"/>
        </w:rPr>
      </w:pPr>
      <w:r w:rsidRPr="00C7092C">
        <w:rPr>
          <w:rFonts w:ascii="GHEA Grapalat" w:hAnsi="GHEA Grapalat"/>
          <w:i w:val="0"/>
          <w:sz w:val="24"/>
          <w:szCs w:val="24"/>
        </w:rPr>
        <w:t xml:space="preserve">    </w:t>
      </w:r>
      <w:r w:rsidRPr="00883804">
        <w:rPr>
          <w:rFonts w:ascii="GHEA Grapalat" w:hAnsi="GHEA Grapalat"/>
          <w:i w:val="0"/>
          <w:sz w:val="24"/>
          <w:szCs w:val="24"/>
        </w:rPr>
        <w:t xml:space="preserve"> </w:t>
      </w:r>
      <w:r w:rsidRPr="00C7092C">
        <w:rPr>
          <w:rFonts w:ascii="GHEA Grapalat" w:hAnsi="GHEA Grapalat"/>
          <w:i w:val="0"/>
          <w:sz w:val="24"/>
          <w:szCs w:val="24"/>
        </w:rPr>
        <w:t xml:space="preserve">  </w:t>
      </w:r>
      <w:r w:rsidRPr="009044F1">
        <w:rPr>
          <w:rFonts w:ascii="GHEA Grapalat" w:hAnsi="GHEA Grapalat"/>
          <w:i w:val="0"/>
          <w:sz w:val="24"/>
          <w:szCs w:val="24"/>
        </w:rPr>
        <w:t xml:space="preserve">Электронная почта </w:t>
      </w:r>
      <w:proofErr w:type="spellStart"/>
      <w:r>
        <w:rPr>
          <w:rFonts w:ascii="GHEA Grapalat" w:hAnsi="GHEA Grapalat"/>
          <w:i w:val="0"/>
          <w:sz w:val="24"/>
          <w:szCs w:val="24"/>
          <w:lang w:val="en-US"/>
        </w:rPr>
        <w:t>vaghivgnum</w:t>
      </w:r>
      <w:proofErr w:type="spellEnd"/>
      <w:r w:rsidRPr="00E67EC2">
        <w:rPr>
          <w:rFonts w:ascii="GHEA Grapalat" w:hAnsi="GHEA Grapalat"/>
          <w:i w:val="0"/>
          <w:sz w:val="24"/>
          <w:szCs w:val="24"/>
        </w:rPr>
        <w:t>@</w:t>
      </w:r>
      <w:r>
        <w:rPr>
          <w:rFonts w:ascii="GHEA Grapalat" w:hAnsi="GHEA Grapalat"/>
          <w:i w:val="0"/>
          <w:sz w:val="24"/>
          <w:szCs w:val="24"/>
          <w:lang w:val="en-US"/>
        </w:rPr>
        <w:t>mail</w:t>
      </w:r>
      <w:r w:rsidRPr="00593D62">
        <w:rPr>
          <w:rFonts w:ascii="GHEA Grapalat" w:hAnsi="GHEA Grapalat"/>
          <w:i w:val="0"/>
          <w:sz w:val="24"/>
          <w:szCs w:val="24"/>
        </w:rPr>
        <w:t>.</w:t>
      </w:r>
      <w:proofErr w:type="spellStart"/>
      <w:r>
        <w:rPr>
          <w:rFonts w:ascii="GHEA Grapalat" w:hAnsi="GHEA Grapalat"/>
          <w:i w:val="0"/>
          <w:sz w:val="24"/>
          <w:szCs w:val="24"/>
          <w:lang w:val="en-US"/>
        </w:rPr>
        <w:t>ru</w:t>
      </w:r>
      <w:proofErr w:type="spellEnd"/>
    </w:p>
    <w:p w14:paraId="238049EA" w14:textId="77777777" w:rsidR="00AD2782" w:rsidRPr="009044F1" w:rsidRDefault="00AD2782" w:rsidP="00AD2782">
      <w:pPr>
        <w:pStyle w:val="a3"/>
        <w:widowControl w:val="0"/>
        <w:spacing w:line="240" w:lineRule="auto"/>
        <w:ind w:firstLine="0"/>
        <w:jc w:val="left"/>
        <w:rPr>
          <w:rFonts w:ascii="GHEA Grapalat" w:hAnsi="GHEA Grapalat"/>
          <w:i w:val="0"/>
          <w:sz w:val="24"/>
          <w:szCs w:val="24"/>
          <w:u w:val="single"/>
        </w:rPr>
      </w:pPr>
      <w:r w:rsidRPr="00C7092C">
        <w:rPr>
          <w:rFonts w:ascii="GHEA Grapalat" w:hAnsi="GHEA Grapalat"/>
          <w:i w:val="0"/>
          <w:sz w:val="24"/>
          <w:szCs w:val="24"/>
        </w:rPr>
        <w:t xml:space="preserve">        </w:t>
      </w:r>
      <w:r w:rsidRPr="009044F1">
        <w:rPr>
          <w:rFonts w:ascii="GHEA Grapalat" w:hAnsi="GHEA Grapalat"/>
          <w:i w:val="0"/>
          <w:sz w:val="24"/>
          <w:szCs w:val="24"/>
        </w:rPr>
        <w:t xml:space="preserve">Заказчик </w:t>
      </w:r>
      <w:r w:rsidRPr="00D64B38">
        <w:rPr>
          <w:rFonts w:ascii="GHEA Grapalat" w:hAnsi="GHEA Grapalat" w:cs="Arial"/>
          <w:i w:val="0"/>
          <w:color w:val="000000"/>
          <w:sz w:val="24"/>
          <w:szCs w:val="24"/>
        </w:rPr>
        <w:t xml:space="preserve">Мецаморское здравоохранение </w:t>
      </w:r>
      <w:r w:rsidRPr="004C3F1E">
        <w:rPr>
          <w:rFonts w:ascii="GHEA Grapalat" w:hAnsi="GHEA Grapalat" w:cs="Arial"/>
          <w:i w:val="0"/>
          <w:color w:val="000000"/>
          <w:sz w:val="24"/>
          <w:szCs w:val="24"/>
        </w:rPr>
        <w:t>ОНО</w:t>
      </w:r>
    </w:p>
    <w:p w14:paraId="0BA05D31" w14:textId="77777777" w:rsidR="00E07131" w:rsidRPr="001E2736" w:rsidRDefault="00E07131" w:rsidP="00D12E3B">
      <w:pPr>
        <w:pStyle w:val="aa"/>
        <w:widowControl w:val="0"/>
        <w:spacing w:after="160"/>
        <w:ind w:firstLine="567"/>
        <w:jc w:val="right"/>
        <w:rPr>
          <w:rFonts w:ascii="GHEA Grapalat" w:hAnsi="GHEA Grapalat"/>
          <w:i/>
        </w:rPr>
      </w:pPr>
    </w:p>
    <w:p w14:paraId="2223E9B5" w14:textId="77777777" w:rsidR="00E07131" w:rsidRPr="001E2736" w:rsidRDefault="00E07131" w:rsidP="00D12E3B">
      <w:pPr>
        <w:pStyle w:val="aa"/>
        <w:widowControl w:val="0"/>
        <w:spacing w:after="160"/>
        <w:ind w:firstLine="567"/>
        <w:jc w:val="right"/>
        <w:rPr>
          <w:rFonts w:ascii="GHEA Grapalat" w:hAnsi="GHEA Grapalat"/>
          <w:i/>
        </w:rPr>
      </w:pPr>
    </w:p>
    <w:p w14:paraId="56C9947A" w14:textId="77777777" w:rsidR="00E07131" w:rsidRPr="001E2736" w:rsidRDefault="00E07131" w:rsidP="00D12E3B">
      <w:pPr>
        <w:pStyle w:val="aa"/>
        <w:widowControl w:val="0"/>
        <w:spacing w:after="160"/>
        <w:ind w:firstLine="567"/>
        <w:jc w:val="right"/>
        <w:rPr>
          <w:rFonts w:ascii="GHEA Grapalat" w:hAnsi="GHEA Grapalat"/>
          <w:i/>
        </w:rPr>
      </w:pPr>
    </w:p>
    <w:p w14:paraId="0E51F05A" w14:textId="77777777" w:rsidR="00E07131" w:rsidRPr="001E2736" w:rsidRDefault="00E07131" w:rsidP="00D12E3B">
      <w:pPr>
        <w:pStyle w:val="aa"/>
        <w:widowControl w:val="0"/>
        <w:spacing w:after="160"/>
        <w:ind w:firstLine="567"/>
        <w:jc w:val="right"/>
        <w:rPr>
          <w:rFonts w:ascii="GHEA Grapalat" w:hAnsi="GHEA Grapalat"/>
          <w:i/>
        </w:rPr>
      </w:pPr>
    </w:p>
    <w:p w14:paraId="787E72FA" w14:textId="77777777" w:rsidR="00E07131" w:rsidRPr="001E2736" w:rsidRDefault="00E07131" w:rsidP="00D12E3B">
      <w:pPr>
        <w:pStyle w:val="aa"/>
        <w:widowControl w:val="0"/>
        <w:spacing w:after="160"/>
        <w:ind w:firstLine="567"/>
        <w:jc w:val="right"/>
        <w:rPr>
          <w:rFonts w:ascii="GHEA Grapalat" w:hAnsi="GHEA Grapalat"/>
          <w:i/>
        </w:rPr>
      </w:pPr>
    </w:p>
    <w:p w14:paraId="260DC933" w14:textId="77777777" w:rsidR="00E07131" w:rsidRPr="001E2736" w:rsidRDefault="00E07131" w:rsidP="00D12E3B">
      <w:pPr>
        <w:pStyle w:val="aa"/>
        <w:widowControl w:val="0"/>
        <w:spacing w:after="160"/>
        <w:ind w:firstLine="567"/>
        <w:jc w:val="right"/>
        <w:rPr>
          <w:rFonts w:ascii="GHEA Grapalat" w:hAnsi="GHEA Grapalat"/>
          <w:i/>
        </w:rPr>
      </w:pPr>
    </w:p>
    <w:p w14:paraId="79EC5E0D" w14:textId="77777777" w:rsidR="00E07131" w:rsidRPr="001E2736" w:rsidRDefault="00E07131" w:rsidP="00D12E3B">
      <w:pPr>
        <w:pStyle w:val="aa"/>
        <w:widowControl w:val="0"/>
        <w:spacing w:after="160"/>
        <w:ind w:firstLine="567"/>
        <w:jc w:val="right"/>
        <w:rPr>
          <w:rFonts w:ascii="GHEA Grapalat" w:hAnsi="GHEA Grapalat"/>
          <w:i/>
        </w:rPr>
      </w:pPr>
    </w:p>
    <w:p w14:paraId="7BE0FF39" w14:textId="77777777" w:rsidR="00E07131" w:rsidRPr="001E2736" w:rsidRDefault="00E07131" w:rsidP="00D12E3B">
      <w:pPr>
        <w:pStyle w:val="aa"/>
        <w:widowControl w:val="0"/>
        <w:spacing w:after="160"/>
        <w:ind w:firstLine="567"/>
        <w:jc w:val="right"/>
        <w:rPr>
          <w:rFonts w:ascii="GHEA Grapalat" w:hAnsi="GHEA Grapalat"/>
          <w:i/>
        </w:rPr>
      </w:pPr>
    </w:p>
    <w:p w14:paraId="01AC1A22" w14:textId="77777777" w:rsidR="00E07131" w:rsidRPr="001E2736" w:rsidRDefault="00E07131" w:rsidP="00D12E3B">
      <w:pPr>
        <w:pStyle w:val="aa"/>
        <w:widowControl w:val="0"/>
        <w:spacing w:after="160"/>
        <w:ind w:firstLine="567"/>
        <w:jc w:val="right"/>
        <w:rPr>
          <w:rFonts w:ascii="GHEA Grapalat" w:hAnsi="GHEA Grapalat"/>
          <w:i/>
        </w:rPr>
      </w:pPr>
    </w:p>
    <w:p w14:paraId="42733789" w14:textId="77777777" w:rsidR="00E07131" w:rsidRPr="001E2736" w:rsidRDefault="00E07131" w:rsidP="00D12E3B">
      <w:pPr>
        <w:pStyle w:val="aa"/>
        <w:widowControl w:val="0"/>
        <w:spacing w:after="160"/>
        <w:ind w:firstLine="567"/>
        <w:jc w:val="right"/>
        <w:rPr>
          <w:rFonts w:ascii="GHEA Grapalat" w:hAnsi="GHEA Grapalat"/>
          <w:i/>
        </w:rPr>
      </w:pPr>
    </w:p>
    <w:p w14:paraId="59264A8D" w14:textId="77777777" w:rsidR="00E07131" w:rsidRPr="001E2736" w:rsidRDefault="00E07131" w:rsidP="00D12E3B">
      <w:pPr>
        <w:pStyle w:val="aa"/>
        <w:widowControl w:val="0"/>
        <w:spacing w:after="160"/>
        <w:ind w:firstLine="567"/>
        <w:jc w:val="right"/>
        <w:rPr>
          <w:rFonts w:ascii="GHEA Grapalat" w:hAnsi="GHEA Grapalat"/>
          <w:i/>
        </w:rPr>
      </w:pPr>
    </w:p>
    <w:p w14:paraId="2D06F484" w14:textId="77777777" w:rsidR="00E07131" w:rsidRPr="001E2736" w:rsidRDefault="00E07131" w:rsidP="00D12E3B">
      <w:pPr>
        <w:pStyle w:val="aa"/>
        <w:widowControl w:val="0"/>
        <w:spacing w:after="160"/>
        <w:ind w:firstLine="567"/>
        <w:jc w:val="right"/>
        <w:rPr>
          <w:rFonts w:ascii="GHEA Grapalat" w:hAnsi="GHEA Grapalat"/>
          <w:i/>
        </w:rPr>
      </w:pPr>
    </w:p>
    <w:p w14:paraId="7EDF3800" w14:textId="77777777" w:rsidR="00E07131" w:rsidRPr="001E2736" w:rsidRDefault="00E07131" w:rsidP="00D12E3B">
      <w:pPr>
        <w:pStyle w:val="aa"/>
        <w:widowControl w:val="0"/>
        <w:spacing w:after="160"/>
        <w:ind w:firstLine="567"/>
        <w:jc w:val="right"/>
        <w:rPr>
          <w:rFonts w:ascii="GHEA Grapalat" w:hAnsi="GHEA Grapalat"/>
          <w:i/>
        </w:rPr>
      </w:pPr>
    </w:p>
    <w:p w14:paraId="54746637" w14:textId="77777777" w:rsidR="00E07131" w:rsidRPr="001E2736" w:rsidRDefault="00E07131" w:rsidP="00D12E3B">
      <w:pPr>
        <w:pStyle w:val="aa"/>
        <w:widowControl w:val="0"/>
        <w:spacing w:after="160"/>
        <w:ind w:firstLine="567"/>
        <w:jc w:val="right"/>
        <w:rPr>
          <w:rFonts w:ascii="GHEA Grapalat" w:hAnsi="GHEA Grapalat"/>
          <w:i/>
        </w:rPr>
      </w:pPr>
    </w:p>
    <w:p w14:paraId="41632F8F" w14:textId="77777777" w:rsidR="00E07131" w:rsidRPr="001E2736" w:rsidRDefault="00E07131" w:rsidP="00F24059">
      <w:pPr>
        <w:pStyle w:val="aa"/>
        <w:widowControl w:val="0"/>
        <w:spacing w:after="160"/>
        <w:rPr>
          <w:rFonts w:ascii="GHEA Grapalat" w:hAnsi="GHEA Grapalat"/>
          <w:i/>
        </w:rPr>
      </w:pPr>
    </w:p>
    <w:p w14:paraId="15245B64" w14:textId="77777777" w:rsidR="00E07131" w:rsidRPr="001E2736" w:rsidRDefault="00E07131" w:rsidP="00D12E3B">
      <w:pPr>
        <w:pStyle w:val="aa"/>
        <w:widowControl w:val="0"/>
        <w:spacing w:after="160"/>
        <w:ind w:firstLine="567"/>
        <w:jc w:val="right"/>
        <w:rPr>
          <w:rFonts w:ascii="GHEA Grapalat" w:hAnsi="GHEA Grapalat"/>
          <w:i/>
        </w:rPr>
      </w:pPr>
    </w:p>
    <w:p w14:paraId="2ED2C805" w14:textId="77777777" w:rsidR="00D12E3B" w:rsidRPr="009044F1" w:rsidRDefault="00D12E3B" w:rsidP="00D12E3B">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14:paraId="67504699" w14:textId="7965AB49" w:rsidR="00D12E3B" w:rsidRPr="009044F1" w:rsidRDefault="00E07131" w:rsidP="00D12E3B">
      <w:pPr>
        <w:pStyle w:val="aa"/>
        <w:widowControl w:val="0"/>
        <w:spacing w:after="160"/>
        <w:ind w:firstLine="567"/>
        <w:jc w:val="right"/>
        <w:rPr>
          <w:rFonts w:ascii="GHEA Grapalat" w:hAnsi="GHEA Grapalat"/>
          <w:i/>
        </w:rPr>
      </w:pPr>
      <w:r w:rsidRPr="00E07131">
        <w:rPr>
          <w:rFonts w:ascii="GHEA Grapalat" w:hAnsi="GHEA Grapalat"/>
        </w:rPr>
        <w:t>Решением Оценочной комиссии на запрос котировок</w:t>
      </w:r>
      <w:r w:rsidR="00D12E3B" w:rsidRPr="001B32D9">
        <w:rPr>
          <w:rFonts w:ascii="GHEA Grapalat" w:hAnsi="GHEA Grapalat" w:cs="Sylfaen"/>
          <w:i/>
        </w:rPr>
        <w:br/>
      </w:r>
      <w:r w:rsidR="00D12E3B" w:rsidRPr="009044F1">
        <w:rPr>
          <w:rFonts w:ascii="GHEA Grapalat" w:hAnsi="GHEA Grapalat"/>
          <w:i/>
        </w:rPr>
        <w:t xml:space="preserve">под кодом </w:t>
      </w:r>
      <w:r w:rsidR="00F87082" w:rsidRPr="00F87082">
        <w:rPr>
          <w:rFonts w:ascii="GHEA Grapalat" w:hAnsi="GHEA Grapalat"/>
          <w:i/>
        </w:rPr>
        <w:t>ՄԵԾ/ԱՌՈՂՋ–ԳՀԾՁԲ-2</w:t>
      </w:r>
      <w:r w:rsidR="00D2621E">
        <w:rPr>
          <w:rFonts w:ascii="GHEA Grapalat" w:hAnsi="GHEA Grapalat"/>
          <w:i/>
        </w:rPr>
        <w:t>6</w:t>
      </w:r>
      <w:r w:rsidR="00F87082" w:rsidRPr="00F87082">
        <w:rPr>
          <w:rFonts w:ascii="GHEA Grapalat" w:hAnsi="GHEA Grapalat"/>
          <w:i/>
        </w:rPr>
        <w:t>/0</w:t>
      </w:r>
      <w:r w:rsidR="00D2621E">
        <w:rPr>
          <w:rFonts w:ascii="GHEA Grapalat" w:hAnsi="GHEA Grapalat"/>
          <w:i/>
        </w:rPr>
        <w:t>2</w:t>
      </w:r>
      <w:r w:rsidR="00F87082" w:rsidRPr="00F87082">
        <w:rPr>
          <w:rFonts w:ascii="GHEA Grapalat" w:hAnsi="GHEA Grapalat"/>
          <w:i/>
        </w:rPr>
        <w:t xml:space="preserve">        </w:t>
      </w:r>
      <w:r w:rsidR="00D12E3B" w:rsidRPr="001B32D9">
        <w:rPr>
          <w:rFonts w:ascii="GHEA Grapalat" w:hAnsi="GHEA Grapalat" w:cs="Times Armenian"/>
          <w:i/>
        </w:rPr>
        <w:br/>
      </w:r>
      <w:r w:rsidR="00D12E3B">
        <w:rPr>
          <w:rFonts w:ascii="GHEA Grapalat" w:hAnsi="GHEA Grapalat"/>
          <w:i/>
        </w:rPr>
        <w:t xml:space="preserve">№ </w:t>
      </w:r>
      <w:r w:rsidRPr="00E07131">
        <w:rPr>
          <w:rFonts w:ascii="GHEA Grapalat" w:hAnsi="GHEA Grapalat"/>
          <w:i/>
        </w:rPr>
        <w:t>0</w:t>
      </w:r>
      <w:r w:rsidR="00D2621E">
        <w:rPr>
          <w:rFonts w:ascii="GHEA Grapalat" w:hAnsi="GHEA Grapalat"/>
          <w:i/>
        </w:rPr>
        <w:t>2</w:t>
      </w:r>
      <w:r w:rsidR="00D12E3B" w:rsidRPr="009044F1">
        <w:rPr>
          <w:rFonts w:ascii="GHEA Grapalat" w:hAnsi="GHEA Grapalat"/>
          <w:i/>
        </w:rPr>
        <w:t xml:space="preserve"> от </w:t>
      </w:r>
      <w:r w:rsidR="00D2621E">
        <w:rPr>
          <w:rFonts w:ascii="GHEA Grapalat" w:hAnsi="GHEA Grapalat"/>
          <w:i/>
        </w:rPr>
        <w:t>02</w:t>
      </w:r>
      <w:r w:rsidRPr="00E07131">
        <w:rPr>
          <w:rFonts w:ascii="GHEA Grapalat" w:hAnsi="GHEA Grapalat"/>
          <w:i/>
        </w:rPr>
        <w:t>.</w:t>
      </w:r>
      <w:r w:rsidR="00D2621E">
        <w:rPr>
          <w:rFonts w:ascii="GHEA Grapalat" w:hAnsi="GHEA Grapalat"/>
          <w:i/>
        </w:rPr>
        <w:t>12</w:t>
      </w:r>
      <w:r w:rsidRPr="00E07131">
        <w:rPr>
          <w:rFonts w:ascii="GHEA Grapalat" w:hAnsi="GHEA Grapalat"/>
          <w:i/>
        </w:rPr>
        <w:t>.</w:t>
      </w:r>
      <w:r w:rsidR="00D12E3B" w:rsidRPr="009044F1">
        <w:rPr>
          <w:rFonts w:ascii="GHEA Grapalat" w:hAnsi="GHEA Grapalat"/>
          <w:i/>
        </w:rPr>
        <w:t xml:space="preserve"> 20</w:t>
      </w:r>
      <w:r w:rsidRPr="00E07131">
        <w:rPr>
          <w:rFonts w:ascii="GHEA Grapalat" w:hAnsi="GHEA Grapalat"/>
          <w:i/>
        </w:rPr>
        <w:t>25</w:t>
      </w:r>
      <w:r w:rsidR="00D12E3B">
        <w:rPr>
          <w:rFonts w:ascii="GHEA Grapalat" w:hAnsi="GHEA Grapalat"/>
          <w:i/>
        </w:rPr>
        <w:t xml:space="preserve"> </w:t>
      </w:r>
      <w:r w:rsidR="00D12E3B" w:rsidRPr="009044F1">
        <w:rPr>
          <w:rFonts w:ascii="GHEA Grapalat" w:hAnsi="GHEA Grapalat"/>
          <w:i/>
        </w:rPr>
        <w:t>г.</w:t>
      </w:r>
    </w:p>
    <w:p w14:paraId="0DB1532C" w14:textId="77777777" w:rsidR="00096865" w:rsidRPr="009044F1" w:rsidRDefault="00096865" w:rsidP="00B46D58">
      <w:pPr>
        <w:pStyle w:val="aa"/>
        <w:widowControl w:val="0"/>
        <w:spacing w:after="160"/>
        <w:ind w:right="-7" w:firstLine="567"/>
        <w:jc w:val="center"/>
        <w:rPr>
          <w:rFonts w:ascii="GHEA Grapalat" w:hAnsi="GHEA Grapalat"/>
        </w:rPr>
      </w:pPr>
    </w:p>
    <w:p w14:paraId="66D06E90" w14:textId="77777777" w:rsidR="00096865" w:rsidRPr="003A1EBB" w:rsidRDefault="00096865" w:rsidP="00B46D58">
      <w:pPr>
        <w:pStyle w:val="aa"/>
        <w:widowControl w:val="0"/>
        <w:spacing w:after="160"/>
        <w:ind w:right="-7" w:firstLine="567"/>
        <w:jc w:val="center"/>
        <w:rPr>
          <w:rFonts w:ascii="GHEA Grapalat" w:hAnsi="GHEA Grapalat"/>
        </w:rPr>
      </w:pPr>
    </w:p>
    <w:p w14:paraId="652E7143" w14:textId="77777777" w:rsidR="000763E5" w:rsidRPr="003A1EBB" w:rsidRDefault="000763E5" w:rsidP="00B46D58">
      <w:pPr>
        <w:pStyle w:val="aa"/>
        <w:widowControl w:val="0"/>
        <w:spacing w:after="160"/>
        <w:ind w:right="-7" w:firstLine="567"/>
        <w:jc w:val="center"/>
        <w:rPr>
          <w:rFonts w:ascii="GHEA Grapalat" w:hAnsi="GHEA Grapalat"/>
        </w:rPr>
      </w:pPr>
    </w:p>
    <w:p w14:paraId="41BC0735" w14:textId="77777777" w:rsidR="00D12E3B" w:rsidRDefault="00D12E3B" w:rsidP="00B46D58">
      <w:pPr>
        <w:pStyle w:val="aa"/>
        <w:widowControl w:val="0"/>
        <w:spacing w:after="160"/>
        <w:ind w:right="-7" w:firstLine="567"/>
        <w:jc w:val="center"/>
        <w:rPr>
          <w:rFonts w:ascii="GHEA Grapalat" w:hAnsi="GHEA Grapalat"/>
          <w:i/>
        </w:rPr>
      </w:pPr>
    </w:p>
    <w:p w14:paraId="656D5D5C" w14:textId="77777777" w:rsidR="00D12E3B" w:rsidRDefault="00D12E3B" w:rsidP="00B46D58">
      <w:pPr>
        <w:pStyle w:val="aa"/>
        <w:widowControl w:val="0"/>
        <w:spacing w:after="160"/>
        <w:ind w:right="-7" w:firstLine="567"/>
        <w:jc w:val="center"/>
        <w:rPr>
          <w:rFonts w:ascii="GHEA Grapalat" w:hAnsi="GHEA Grapalat"/>
          <w:i/>
        </w:rPr>
      </w:pPr>
    </w:p>
    <w:p w14:paraId="2FA37BD9" w14:textId="77777777" w:rsidR="00D12E3B" w:rsidRDefault="00D12E3B" w:rsidP="00B46D58">
      <w:pPr>
        <w:pStyle w:val="aa"/>
        <w:widowControl w:val="0"/>
        <w:spacing w:after="160"/>
        <w:ind w:right="-7" w:firstLine="567"/>
        <w:jc w:val="center"/>
        <w:rPr>
          <w:rFonts w:ascii="GHEA Grapalat" w:hAnsi="GHEA Grapalat"/>
          <w:i/>
        </w:rPr>
      </w:pPr>
    </w:p>
    <w:p w14:paraId="2DD2FD1D" w14:textId="77777777" w:rsidR="00D12E3B" w:rsidRDefault="00D12E3B" w:rsidP="00B46D58">
      <w:pPr>
        <w:pStyle w:val="aa"/>
        <w:widowControl w:val="0"/>
        <w:spacing w:after="160"/>
        <w:ind w:right="-7" w:firstLine="567"/>
        <w:jc w:val="center"/>
        <w:rPr>
          <w:rFonts w:ascii="GHEA Grapalat" w:hAnsi="GHEA Grapalat"/>
          <w:i/>
        </w:rPr>
      </w:pPr>
    </w:p>
    <w:p w14:paraId="12450DBE" w14:textId="77777777" w:rsidR="00E07131" w:rsidRPr="009044F1" w:rsidRDefault="00E07131" w:rsidP="00E07131">
      <w:pPr>
        <w:pStyle w:val="aa"/>
        <w:widowControl w:val="0"/>
        <w:spacing w:after="160"/>
        <w:ind w:right="-7" w:firstLine="567"/>
        <w:jc w:val="center"/>
        <w:rPr>
          <w:rFonts w:ascii="GHEA Grapalat" w:hAnsi="GHEA Grapalat"/>
        </w:rPr>
      </w:pPr>
      <w:r w:rsidRPr="009044F1">
        <w:rPr>
          <w:rFonts w:ascii="GHEA Grapalat" w:hAnsi="GHEA Grapalat"/>
          <w:i/>
        </w:rPr>
        <w:t>"</w:t>
      </w:r>
      <w:r w:rsidRPr="00364B83">
        <w:rPr>
          <w:rFonts w:ascii="GHEA Grapalat" w:hAnsi="GHEA Grapalat" w:cs="Arial"/>
          <w:color w:val="000000"/>
        </w:rPr>
        <w:t xml:space="preserve"> </w:t>
      </w:r>
      <w:r w:rsidRPr="00CC60CF">
        <w:rPr>
          <w:rFonts w:ascii="GHEA Grapalat" w:hAnsi="GHEA Grapalat" w:cs="Arial"/>
          <w:color w:val="000000"/>
        </w:rPr>
        <w:t xml:space="preserve">МЕЦАМОРСКОЕ ЗДРАВООХРАНЕНИЕ НОАК </w:t>
      </w:r>
      <w:r w:rsidRPr="009044F1">
        <w:rPr>
          <w:rFonts w:ascii="GHEA Grapalat" w:hAnsi="GHEA Grapalat"/>
          <w:i/>
        </w:rPr>
        <w:t>"</w:t>
      </w:r>
    </w:p>
    <w:p w14:paraId="7E2CDB15" w14:textId="77777777" w:rsidR="00E07131" w:rsidRPr="003A1EBB" w:rsidRDefault="00E07131" w:rsidP="00E07131">
      <w:pPr>
        <w:pStyle w:val="aa"/>
        <w:widowControl w:val="0"/>
        <w:spacing w:after="160"/>
        <w:ind w:right="-7" w:firstLine="567"/>
        <w:jc w:val="center"/>
        <w:rPr>
          <w:rFonts w:ascii="GHEA Grapalat" w:hAnsi="GHEA Grapalat"/>
        </w:rPr>
      </w:pPr>
    </w:p>
    <w:p w14:paraId="19DDA327" w14:textId="77777777" w:rsidR="00E07131" w:rsidRPr="003A1EBB" w:rsidRDefault="00E07131" w:rsidP="00E07131">
      <w:pPr>
        <w:pStyle w:val="aa"/>
        <w:widowControl w:val="0"/>
        <w:spacing w:after="160"/>
        <w:ind w:right="-7" w:firstLine="567"/>
        <w:jc w:val="center"/>
        <w:rPr>
          <w:rFonts w:ascii="GHEA Grapalat" w:hAnsi="GHEA Grapalat"/>
        </w:rPr>
      </w:pPr>
    </w:p>
    <w:p w14:paraId="66C8BFA5" w14:textId="77777777" w:rsidR="00E07131" w:rsidRPr="003A1EBB" w:rsidRDefault="00E07131" w:rsidP="00E07131">
      <w:pPr>
        <w:pStyle w:val="aa"/>
        <w:widowControl w:val="0"/>
        <w:spacing w:after="160"/>
        <w:ind w:right="-7" w:firstLine="567"/>
        <w:jc w:val="center"/>
        <w:rPr>
          <w:rFonts w:ascii="GHEA Grapalat" w:hAnsi="GHEA Grapalat"/>
        </w:rPr>
      </w:pPr>
    </w:p>
    <w:p w14:paraId="3E6D0AC9" w14:textId="77777777" w:rsidR="00E07131" w:rsidRPr="009044F1" w:rsidRDefault="00E07131" w:rsidP="00E07131">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7843A5CC" w14:textId="77777777" w:rsidR="00E07131" w:rsidRPr="009044F1" w:rsidRDefault="00E07131" w:rsidP="00E07131">
      <w:pPr>
        <w:pStyle w:val="aa"/>
        <w:widowControl w:val="0"/>
        <w:spacing w:after="160"/>
        <w:ind w:right="-7" w:firstLine="567"/>
        <w:jc w:val="center"/>
        <w:rPr>
          <w:rFonts w:ascii="GHEA Grapalat" w:hAnsi="GHEA Grapalat" w:cs="Sylfaen"/>
        </w:rPr>
      </w:pPr>
    </w:p>
    <w:p w14:paraId="563C68B6" w14:textId="77777777" w:rsidR="00E07131" w:rsidRPr="009044F1" w:rsidRDefault="00E07131" w:rsidP="00E07131">
      <w:pPr>
        <w:pStyle w:val="aa"/>
        <w:widowControl w:val="0"/>
        <w:spacing w:after="160"/>
        <w:ind w:right="-7" w:firstLine="567"/>
        <w:jc w:val="center"/>
        <w:rPr>
          <w:rFonts w:ascii="GHEA Grapalat" w:hAnsi="GHEA Grapalat" w:cs="Sylfaen"/>
        </w:rPr>
      </w:pPr>
    </w:p>
    <w:p w14:paraId="6689F3A5" w14:textId="77777777" w:rsidR="00E07131" w:rsidRPr="009044F1" w:rsidRDefault="00E07131" w:rsidP="00E07131">
      <w:pPr>
        <w:pStyle w:val="aa"/>
        <w:widowControl w:val="0"/>
        <w:spacing w:after="160"/>
        <w:ind w:right="-7" w:firstLine="567"/>
        <w:jc w:val="center"/>
        <w:rPr>
          <w:rFonts w:ascii="GHEA Grapalat" w:hAnsi="GHEA Grapalat" w:cs="Sylfaen"/>
        </w:rPr>
      </w:pPr>
    </w:p>
    <w:p w14:paraId="5554DF80" w14:textId="77777777" w:rsidR="00E07131" w:rsidRPr="00486745" w:rsidRDefault="00E07131" w:rsidP="00E07131">
      <w:pPr>
        <w:pStyle w:val="aa"/>
        <w:widowControl w:val="0"/>
        <w:spacing w:after="160"/>
        <w:ind w:right="-7"/>
        <w:jc w:val="center"/>
        <w:rPr>
          <w:rFonts w:ascii="GHEA Grapalat" w:hAnsi="GHEA Grapalat"/>
        </w:rPr>
      </w:pPr>
      <w:r w:rsidRPr="00486745">
        <w:rPr>
          <w:rFonts w:ascii="GHEA Grapalat" w:hAnsi="GHEA Grapalat"/>
        </w:rPr>
        <w:t xml:space="preserve">НА ЗАПРОС КОТИРОВОК, ОБЪЯВЛЕННЫЙ С ЦЕЛЬЮ ПРИОБРЕТЕНИЯ " </w:t>
      </w:r>
      <w:r w:rsidRPr="00E07131">
        <w:rPr>
          <w:rFonts w:ascii="GHEA Grapalat" w:hAnsi="GHEA Grapalat"/>
        </w:rPr>
        <w:t>микробиологическое исследование</w:t>
      </w:r>
      <w:r w:rsidRPr="00486745">
        <w:rPr>
          <w:rFonts w:ascii="GHEA Grapalat" w:hAnsi="GHEA Grapalat"/>
        </w:rPr>
        <w:t xml:space="preserve"> " ДЛЯ НУЖД "</w:t>
      </w:r>
      <w:r w:rsidRPr="00486745">
        <w:rPr>
          <w:rFonts w:ascii="GHEA Grapalat" w:hAnsi="GHEA Grapalat" w:cs="Arial LatArm"/>
          <w:color w:val="000000"/>
        </w:rPr>
        <w:t xml:space="preserve"> </w:t>
      </w:r>
      <w:r w:rsidRPr="00CC60CF">
        <w:rPr>
          <w:rFonts w:ascii="GHEA Grapalat" w:hAnsi="GHEA Grapalat" w:cs="Arial"/>
          <w:color w:val="000000"/>
        </w:rPr>
        <w:t xml:space="preserve">МЕЦАМОРСКОЕ ЗДРАВООХРАНЕНИЕ </w:t>
      </w:r>
      <w:r w:rsidRPr="004C3F1E">
        <w:rPr>
          <w:rFonts w:ascii="GHEA Grapalat" w:hAnsi="GHEA Grapalat" w:cs="Arial"/>
          <w:color w:val="000000"/>
        </w:rPr>
        <w:t>ОНО</w:t>
      </w:r>
      <w:r w:rsidRPr="00CC60CF">
        <w:rPr>
          <w:rFonts w:ascii="GHEA Grapalat" w:hAnsi="GHEA Grapalat" w:cs="Arial"/>
          <w:color w:val="000000"/>
        </w:rPr>
        <w:t xml:space="preserve"> </w:t>
      </w:r>
      <w:r w:rsidRPr="00486745">
        <w:rPr>
          <w:rFonts w:ascii="GHEA Grapalat" w:hAnsi="GHEA Grapalat"/>
        </w:rPr>
        <w:t>"</w:t>
      </w:r>
    </w:p>
    <w:p w14:paraId="340F142E" w14:textId="77777777" w:rsidR="00CE0D95" w:rsidRPr="009044F1" w:rsidRDefault="00CE0D95" w:rsidP="00B46D58">
      <w:pPr>
        <w:pStyle w:val="aa"/>
        <w:widowControl w:val="0"/>
        <w:spacing w:after="160"/>
        <w:ind w:right="-7" w:firstLine="567"/>
        <w:jc w:val="center"/>
        <w:rPr>
          <w:rFonts w:ascii="GHEA Grapalat" w:hAnsi="GHEA Grapalat"/>
        </w:rPr>
      </w:pPr>
    </w:p>
    <w:p w14:paraId="41860B04" w14:textId="77777777" w:rsidR="00CE0D95" w:rsidRPr="009044F1" w:rsidRDefault="00CE0D95" w:rsidP="00B46D58">
      <w:pPr>
        <w:pStyle w:val="aa"/>
        <w:widowControl w:val="0"/>
        <w:spacing w:after="160"/>
        <w:ind w:right="-7" w:firstLine="567"/>
        <w:jc w:val="center"/>
        <w:rPr>
          <w:rFonts w:ascii="GHEA Grapalat" w:hAnsi="GHEA Grapalat"/>
        </w:rPr>
      </w:pPr>
    </w:p>
    <w:p w14:paraId="4E617E48" w14:textId="77777777" w:rsidR="000763E5" w:rsidRDefault="000763E5" w:rsidP="00B46D58">
      <w:pPr>
        <w:rPr>
          <w:rFonts w:ascii="GHEA Grapalat" w:hAnsi="GHEA Grapalat"/>
        </w:rPr>
      </w:pPr>
      <w:r>
        <w:rPr>
          <w:rFonts w:ascii="GHEA Grapalat" w:hAnsi="GHEA Grapalat"/>
        </w:rPr>
        <w:br w:type="page"/>
      </w:r>
    </w:p>
    <w:p w14:paraId="0D36643B"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AAFD743"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46E22F82"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E4565F7" w14:textId="77777777" w:rsidR="00160AE4" w:rsidRPr="009044F1" w:rsidRDefault="00160AE4" w:rsidP="00B46D58">
      <w:pPr>
        <w:widowControl w:val="0"/>
        <w:spacing w:after="160"/>
        <w:ind w:firstLine="567"/>
        <w:jc w:val="center"/>
        <w:rPr>
          <w:rFonts w:ascii="GHEA Grapalat" w:hAnsi="GHEA Grapalat"/>
          <w:i/>
        </w:rPr>
      </w:pPr>
    </w:p>
    <w:p w14:paraId="7765A977" w14:textId="77777777" w:rsidR="00615B35" w:rsidRPr="00E07131" w:rsidRDefault="00E07131" w:rsidP="00E07131">
      <w:pPr>
        <w:widowControl w:val="0"/>
        <w:jc w:val="center"/>
        <w:rPr>
          <w:rFonts w:ascii="GHEA Grapalat" w:hAnsi="GHEA Grapalat"/>
          <w:b/>
        </w:rPr>
      </w:pPr>
      <w:proofErr w:type="gramStart"/>
      <w:r w:rsidRPr="00E07131">
        <w:rPr>
          <w:rFonts w:ascii="GHEA Grapalat" w:hAnsi="GHEA Grapalat"/>
          <w:b/>
        </w:rPr>
        <w:t>Микробиологическое  исследование</w:t>
      </w:r>
      <w:proofErr w:type="gramEnd"/>
      <w:r w:rsidR="005D7731" w:rsidRPr="00E07131">
        <w:rPr>
          <w:rFonts w:ascii="GHEA Grapalat" w:hAnsi="GHEA Grapalat"/>
          <w:b/>
        </w:rPr>
        <w:t xml:space="preserve"> ДЛЯ НУЖД</w:t>
      </w:r>
      <w:r w:rsidR="00EB5576" w:rsidRPr="00E07131">
        <w:rPr>
          <w:rFonts w:ascii="GHEA Grapalat" w:hAnsi="GHEA Grapalat"/>
          <w:b/>
        </w:rPr>
        <w:t xml:space="preserve"> </w:t>
      </w:r>
      <w:r w:rsidRPr="00E07131">
        <w:rPr>
          <w:rFonts w:ascii="GHEA Grapalat" w:hAnsi="GHEA Grapalat"/>
          <w:b/>
        </w:rPr>
        <w:t>МЕЦАМОРСКОЕ ЗДРАВООХРАНЕНИЕ ОНО "</w:t>
      </w:r>
    </w:p>
    <w:p w14:paraId="12233A70" w14:textId="77777777" w:rsidR="00615B35" w:rsidRPr="00EC400D" w:rsidRDefault="00EC400D"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ab/>
      </w:r>
    </w:p>
    <w:p w14:paraId="6C858612" w14:textId="77777777" w:rsidR="00160AE4" w:rsidRPr="003A1EBB" w:rsidRDefault="00160AE4" w:rsidP="00B46D58">
      <w:pPr>
        <w:widowControl w:val="0"/>
        <w:spacing w:after="160"/>
        <w:ind w:firstLine="567"/>
        <w:jc w:val="center"/>
        <w:rPr>
          <w:rFonts w:ascii="GHEA Grapalat" w:hAnsi="GHEA Grapalat"/>
        </w:rPr>
      </w:pPr>
    </w:p>
    <w:p w14:paraId="597540E5"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w:t>
      </w:r>
      <w:r w:rsidR="00E07131" w:rsidRPr="006951F0">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024781D0" w14:textId="77777777" w:rsidR="00C67E80" w:rsidRPr="009044F1" w:rsidRDefault="00C67E80" w:rsidP="00B46D58">
      <w:pPr>
        <w:widowControl w:val="0"/>
        <w:spacing w:after="160"/>
        <w:jc w:val="center"/>
        <w:rPr>
          <w:rFonts w:ascii="GHEA Grapalat" w:hAnsi="GHEA Grapalat" w:cs="Sylfaen"/>
          <w:b/>
        </w:rPr>
      </w:pPr>
    </w:p>
    <w:p w14:paraId="0C4BBC44"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0823CEB" w14:textId="77777777" w:rsidR="002E069D" w:rsidRPr="008842CE" w:rsidRDefault="002E069D" w:rsidP="00B46D58">
      <w:pPr>
        <w:widowControl w:val="0"/>
        <w:spacing w:after="160"/>
        <w:jc w:val="center"/>
        <w:rPr>
          <w:rFonts w:ascii="GHEA Grapalat" w:hAnsi="GHEA Grapalat"/>
        </w:rPr>
      </w:pPr>
    </w:p>
    <w:p w14:paraId="2F67E76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4024C4B0"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5D9A7A3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A4F6780"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34252F9"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4275DA25"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E3EA66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14:paraId="04831CB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4F10A52"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E25B8F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2835B905"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007ADC3"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 xml:space="preserve">Право участника и порядок обжалования им действий и (или) принятых </w:t>
      </w:r>
      <w:r w:rsidRPr="009044F1">
        <w:rPr>
          <w:rFonts w:ascii="GHEA Grapalat" w:hAnsi="GHEA Grapalat"/>
        </w:rPr>
        <w:lastRenderedPageBreak/>
        <w:t>решений</w:t>
      </w:r>
      <w:r w:rsidR="00543BAE">
        <w:rPr>
          <w:rFonts w:ascii="GHEA Grapalat" w:hAnsi="GHEA Grapalat"/>
        </w:rPr>
        <w:t>, связанных с процессом закупки</w:t>
      </w:r>
    </w:p>
    <w:p w14:paraId="31A1ED7A" w14:textId="77777777" w:rsidR="00520F57" w:rsidRDefault="00520F57" w:rsidP="00B46D58">
      <w:pPr>
        <w:widowControl w:val="0"/>
        <w:spacing w:after="160"/>
        <w:jc w:val="center"/>
        <w:rPr>
          <w:rFonts w:ascii="GHEA Grapalat" w:hAnsi="GHEA Grapalat"/>
          <w:b/>
        </w:rPr>
      </w:pPr>
    </w:p>
    <w:p w14:paraId="2C2040C8" w14:textId="77777777" w:rsidR="00520F57" w:rsidRDefault="00520F57" w:rsidP="00B46D58">
      <w:pPr>
        <w:widowControl w:val="0"/>
        <w:spacing w:after="160"/>
        <w:jc w:val="center"/>
        <w:rPr>
          <w:rFonts w:ascii="GHEA Grapalat" w:hAnsi="GHEA Grapalat"/>
          <w:b/>
        </w:rPr>
      </w:pPr>
    </w:p>
    <w:p w14:paraId="6C61FBDD"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6084ADE" w14:textId="77777777" w:rsidR="008842CE" w:rsidRPr="00374F4A" w:rsidRDefault="008842CE" w:rsidP="00B46D58">
      <w:pPr>
        <w:widowControl w:val="0"/>
        <w:spacing w:after="160"/>
        <w:jc w:val="center"/>
        <w:rPr>
          <w:rFonts w:ascii="GHEA Grapalat" w:hAnsi="GHEA Grapalat"/>
          <w:b/>
        </w:rPr>
      </w:pPr>
    </w:p>
    <w:p w14:paraId="072CEA9D"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E07131" w:rsidRPr="006951F0">
        <w:rPr>
          <w:rFonts w:ascii="GHEA Grapalat" w:hAnsi="GHEA Grapalat"/>
          <w:b/>
        </w:rPr>
        <w:t>НА ЗАПРОС КОТИРОВОК</w:t>
      </w:r>
    </w:p>
    <w:p w14:paraId="613132D8" w14:textId="77777777" w:rsidR="00520F57" w:rsidRPr="008842CE" w:rsidRDefault="00520F57" w:rsidP="00B46D58">
      <w:pPr>
        <w:widowControl w:val="0"/>
        <w:spacing w:after="160"/>
        <w:jc w:val="center"/>
        <w:rPr>
          <w:rFonts w:ascii="GHEA Grapalat" w:hAnsi="GHEA Grapalat"/>
          <w:b/>
        </w:rPr>
      </w:pPr>
    </w:p>
    <w:p w14:paraId="37786FF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26B6AD6"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EE5801"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BB2E40D" w14:textId="77777777" w:rsidR="00E17B7F" w:rsidRDefault="00E17B7F">
      <w:pPr>
        <w:rPr>
          <w:rFonts w:ascii="GHEA Grapalat" w:hAnsi="GHEA Grapalat"/>
          <w:spacing w:val="-6"/>
        </w:rPr>
      </w:pPr>
      <w:r>
        <w:rPr>
          <w:rFonts w:ascii="GHEA Grapalat" w:hAnsi="GHEA Grapalat"/>
          <w:spacing w:val="-6"/>
        </w:rPr>
        <w:br w:type="page"/>
      </w:r>
    </w:p>
    <w:p w14:paraId="68E37759" w14:textId="781906D0"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87082" w:rsidRPr="00F87082">
        <w:rPr>
          <w:rFonts w:ascii="GHEA Grapalat" w:hAnsi="GHEA Grapalat"/>
          <w:spacing w:val="-6"/>
          <w:sz w:val="22"/>
          <w:szCs w:val="22"/>
        </w:rPr>
        <w:t>ՄԵԾ/ԱՌՈՂՋ–ԳՀԾՁԲ-2</w:t>
      </w:r>
      <w:r w:rsidR="00F24059">
        <w:rPr>
          <w:rFonts w:ascii="GHEA Grapalat" w:hAnsi="GHEA Grapalat"/>
          <w:spacing w:val="-6"/>
          <w:sz w:val="22"/>
          <w:szCs w:val="22"/>
        </w:rPr>
        <w:t>6</w:t>
      </w:r>
      <w:r w:rsidR="00F24059">
        <w:rPr>
          <w:rFonts w:ascii="GHEA Grapalat" w:hAnsi="GHEA Grapalat"/>
          <w:spacing w:val="-6"/>
          <w:sz w:val="22"/>
          <w:szCs w:val="22"/>
          <w:lang w:val="hy-AM"/>
        </w:rPr>
        <w:t>/</w:t>
      </w:r>
      <w:proofErr w:type="gramStart"/>
      <w:r w:rsidR="00F87082" w:rsidRPr="00F87082">
        <w:rPr>
          <w:rFonts w:ascii="GHEA Grapalat" w:hAnsi="GHEA Grapalat"/>
          <w:spacing w:val="-6"/>
          <w:sz w:val="22"/>
          <w:szCs w:val="22"/>
        </w:rPr>
        <w:t>0</w:t>
      </w:r>
      <w:r w:rsidR="00F24059">
        <w:rPr>
          <w:rFonts w:ascii="GHEA Grapalat" w:hAnsi="GHEA Grapalat"/>
          <w:spacing w:val="-6"/>
          <w:sz w:val="22"/>
          <w:szCs w:val="22"/>
        </w:rPr>
        <w:t>2</w:t>
      </w:r>
      <w:r w:rsidR="00F87082">
        <w:rPr>
          <w:rFonts w:ascii="GHEA Grapalat" w:hAnsi="GHEA Grapalat"/>
          <w:spacing w:val="-6"/>
        </w:rPr>
        <w:t xml:space="preserve">  </w:t>
      </w:r>
      <w:r w:rsidR="00096865" w:rsidRPr="006D2DF7">
        <w:rPr>
          <w:rFonts w:ascii="GHEA Grapalat" w:hAnsi="GHEA Grapalat"/>
          <w:spacing w:val="-6"/>
        </w:rPr>
        <w:t>(</w:t>
      </w:r>
      <w:proofErr w:type="gramEnd"/>
      <w:r w:rsidR="00096865" w:rsidRPr="006D2DF7">
        <w:rPr>
          <w:rFonts w:ascii="GHEA Grapalat" w:hAnsi="GHEA Grapalat"/>
          <w:spacing w:val="-6"/>
        </w:rPr>
        <w:t>далее — процедура).</w:t>
      </w:r>
    </w:p>
    <w:p w14:paraId="79668D1C"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E406E1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8CB8EF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4387F41"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14:paraId="3676E589"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A509B9B"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16E2CD3"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ABA783E" w14:textId="77777777"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E07131" w:rsidRPr="00E07131">
        <w:t xml:space="preserve"> </w:t>
      </w:r>
      <w:proofErr w:type="gramStart"/>
      <w:r w:rsidR="00E07131" w:rsidRPr="00E07131">
        <w:rPr>
          <w:rFonts w:ascii="GHEA Grapalat" w:hAnsi="GHEA Grapalat"/>
          <w:i w:val="0"/>
          <w:sz w:val="24"/>
          <w:szCs w:val="24"/>
        </w:rPr>
        <w:t>Микробиологическое  исследование</w:t>
      </w:r>
      <w:proofErr w:type="gramEnd"/>
      <w:r w:rsidR="00E07131" w:rsidRPr="00E0713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E07131" w:rsidRPr="00E07131">
        <w:t xml:space="preserve"> </w:t>
      </w:r>
      <w:r w:rsidR="00E07131" w:rsidRPr="00E07131">
        <w:rPr>
          <w:rFonts w:ascii="GHEA Grapalat" w:hAnsi="GHEA Grapalat"/>
          <w:i w:val="0"/>
          <w:sz w:val="24"/>
          <w:szCs w:val="24"/>
        </w:rPr>
        <w:t xml:space="preserve">МЕЦАМОРСКОЕ ЗДРАВООХРАНЕНИЕ ОНО </w:t>
      </w:r>
      <w:r w:rsidRPr="009044F1">
        <w:rPr>
          <w:rFonts w:ascii="GHEA Grapalat" w:hAnsi="GHEA Grapalat"/>
          <w:i w:val="0"/>
          <w:sz w:val="24"/>
          <w:szCs w:val="24"/>
        </w:rPr>
        <w:t>", которые сгруппированы в лоты "</w:t>
      </w:r>
      <w:r w:rsidR="00E07131" w:rsidRPr="00E07131">
        <w:rPr>
          <w:rFonts w:ascii="GHEA Grapalat" w:hAnsi="GHEA Grapalat"/>
          <w:i w:val="0"/>
          <w:sz w:val="24"/>
          <w:szCs w:val="24"/>
        </w:rPr>
        <w:t>2</w:t>
      </w:r>
      <w:r w:rsidRPr="009044F1">
        <w:rPr>
          <w:rFonts w:ascii="GHEA Grapalat" w:hAnsi="GHEA Grapalat"/>
          <w:i w:val="0"/>
          <w:sz w:val="24"/>
          <w:szCs w:val="24"/>
        </w:rPr>
        <w:t>":</w:t>
      </w:r>
    </w:p>
    <w:tbl>
      <w:tblPr>
        <w:tblW w:w="9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7087"/>
      </w:tblGrid>
      <w:tr w:rsidR="00970424" w:rsidRPr="009044F1" w14:paraId="47959C33" w14:textId="77777777" w:rsidTr="00E07131">
        <w:trPr>
          <w:jc w:val="center"/>
        </w:trPr>
        <w:tc>
          <w:tcPr>
            <w:tcW w:w="2634" w:type="dxa"/>
            <w:gridSpan w:val="2"/>
            <w:vAlign w:val="center"/>
          </w:tcPr>
          <w:p w14:paraId="2EA390FB"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7087" w:type="dxa"/>
            <w:vMerge w:val="restart"/>
            <w:vAlign w:val="center"/>
          </w:tcPr>
          <w:p w14:paraId="53FDB856"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5B3E63E5" w14:textId="77777777" w:rsidTr="00E07131">
        <w:trPr>
          <w:jc w:val="center"/>
        </w:trPr>
        <w:tc>
          <w:tcPr>
            <w:tcW w:w="1216" w:type="dxa"/>
            <w:vAlign w:val="center"/>
          </w:tcPr>
          <w:p w14:paraId="51962C04"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092366FB" w14:textId="77777777"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7087" w:type="dxa"/>
            <w:vMerge/>
            <w:vAlign w:val="center"/>
          </w:tcPr>
          <w:p w14:paraId="2E325046" w14:textId="77777777"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F24059" w:rsidRPr="009044F1" w14:paraId="12AD856E" w14:textId="77777777" w:rsidTr="00E07131">
        <w:trPr>
          <w:jc w:val="center"/>
        </w:trPr>
        <w:tc>
          <w:tcPr>
            <w:tcW w:w="1216" w:type="dxa"/>
            <w:vAlign w:val="center"/>
          </w:tcPr>
          <w:p w14:paraId="038B3990" w14:textId="77777777" w:rsidR="00F24059" w:rsidRPr="009044F1" w:rsidRDefault="00F24059" w:rsidP="00F24059">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0F2BF5F9" w14:textId="72309CCA" w:rsidR="00F24059" w:rsidRPr="009044F1" w:rsidRDefault="00F24059" w:rsidP="00F24059">
            <w:pPr>
              <w:pStyle w:val="23"/>
              <w:widowControl w:val="0"/>
              <w:spacing w:after="120" w:line="240" w:lineRule="auto"/>
              <w:ind w:firstLine="0"/>
              <w:jc w:val="center"/>
              <w:rPr>
                <w:rFonts w:ascii="GHEA Grapalat" w:hAnsi="GHEA Grapalat"/>
                <w:sz w:val="24"/>
                <w:szCs w:val="24"/>
              </w:rPr>
            </w:pPr>
            <w:r>
              <w:rPr>
                <w:rFonts w:ascii="Sylfaen" w:hAnsi="Sylfaen"/>
                <w:lang w:val="en-US"/>
              </w:rPr>
              <w:t>12</w:t>
            </w:r>
            <w:r>
              <w:rPr>
                <w:rFonts w:ascii="Sylfaen" w:hAnsi="Sylfaen"/>
                <w:lang w:val="hy-AM"/>
              </w:rPr>
              <w:t>00000</w:t>
            </w:r>
          </w:p>
        </w:tc>
        <w:tc>
          <w:tcPr>
            <w:tcW w:w="7087" w:type="dxa"/>
            <w:vAlign w:val="center"/>
          </w:tcPr>
          <w:p w14:paraId="24880ED3" w14:textId="77777777" w:rsidR="00F24059" w:rsidRPr="00E07131" w:rsidRDefault="00F24059" w:rsidP="00F24059">
            <w:pPr>
              <w:pStyle w:val="23"/>
              <w:widowControl w:val="0"/>
              <w:spacing w:after="120" w:line="240" w:lineRule="auto"/>
              <w:ind w:firstLine="0"/>
              <w:rPr>
                <w:rFonts w:ascii="GHEA Grapalat" w:hAnsi="GHEA Grapalat"/>
                <w:sz w:val="24"/>
                <w:szCs w:val="24"/>
              </w:rPr>
            </w:pPr>
            <w:r w:rsidRPr="00E07131">
              <w:rPr>
                <w:rFonts w:ascii="GHEA Grapalat" w:hAnsi="GHEA Grapalat"/>
                <w:sz w:val="24"/>
                <w:szCs w:val="24"/>
              </w:rPr>
              <w:t xml:space="preserve">Определение </w:t>
            </w:r>
            <w:proofErr w:type="gramStart"/>
            <w:r w:rsidRPr="00E07131">
              <w:rPr>
                <w:rFonts w:ascii="GHEA Grapalat" w:hAnsi="GHEA Grapalat"/>
                <w:sz w:val="24"/>
                <w:szCs w:val="24"/>
              </w:rPr>
              <w:t>ACXM,Псевдомонадной</w:t>
            </w:r>
            <w:proofErr w:type="gramEnd"/>
            <w:r w:rsidRPr="00E07131">
              <w:rPr>
                <w:rFonts w:ascii="GHEA Grapalat" w:hAnsi="GHEA Grapalat"/>
                <w:sz w:val="24"/>
                <w:szCs w:val="24"/>
              </w:rPr>
              <w:t xml:space="preserve"> </w:t>
            </w:r>
            <w:proofErr w:type="gramStart"/>
            <w:r w:rsidRPr="00E07131">
              <w:rPr>
                <w:rFonts w:ascii="GHEA Grapalat" w:hAnsi="GHEA Grapalat"/>
                <w:sz w:val="24"/>
                <w:szCs w:val="24"/>
              </w:rPr>
              <w:t>аэрогинозы,патогенного</w:t>
            </w:r>
            <w:proofErr w:type="gramEnd"/>
            <w:r w:rsidRPr="00E07131">
              <w:rPr>
                <w:rFonts w:ascii="GHEA Grapalat" w:hAnsi="GHEA Grapalat"/>
                <w:sz w:val="24"/>
                <w:szCs w:val="24"/>
              </w:rPr>
              <w:t xml:space="preserve"> стафилококка в мочках, взятых из внешней среды</w:t>
            </w:r>
          </w:p>
        </w:tc>
      </w:tr>
      <w:tr w:rsidR="00F24059" w:rsidRPr="009044F1" w14:paraId="711489EA" w14:textId="77777777" w:rsidTr="00E07131">
        <w:trPr>
          <w:jc w:val="center"/>
        </w:trPr>
        <w:tc>
          <w:tcPr>
            <w:tcW w:w="1216" w:type="dxa"/>
            <w:vAlign w:val="center"/>
          </w:tcPr>
          <w:p w14:paraId="25E47918" w14:textId="77777777" w:rsidR="00F24059" w:rsidRPr="009044F1" w:rsidRDefault="00F24059" w:rsidP="00F24059">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418" w:type="dxa"/>
            <w:vAlign w:val="center"/>
          </w:tcPr>
          <w:p w14:paraId="49066708" w14:textId="4DFBE020" w:rsidR="00F24059" w:rsidRPr="009044F1" w:rsidRDefault="00F24059" w:rsidP="00F24059">
            <w:pPr>
              <w:pStyle w:val="23"/>
              <w:widowControl w:val="0"/>
              <w:spacing w:after="120" w:line="240" w:lineRule="auto"/>
              <w:ind w:firstLine="0"/>
              <w:jc w:val="center"/>
              <w:rPr>
                <w:rFonts w:ascii="GHEA Grapalat" w:hAnsi="GHEA Grapalat"/>
                <w:sz w:val="24"/>
                <w:szCs w:val="24"/>
              </w:rPr>
            </w:pPr>
            <w:r>
              <w:rPr>
                <w:rFonts w:ascii="Sylfaen" w:hAnsi="Sylfaen"/>
                <w:lang w:val="en-US"/>
              </w:rPr>
              <w:t>1440000</w:t>
            </w:r>
          </w:p>
        </w:tc>
        <w:tc>
          <w:tcPr>
            <w:tcW w:w="7087" w:type="dxa"/>
            <w:vAlign w:val="center"/>
          </w:tcPr>
          <w:p w14:paraId="15AB8B87" w14:textId="77777777" w:rsidR="00F24059" w:rsidRPr="009044F1" w:rsidRDefault="00F24059" w:rsidP="00F24059">
            <w:pPr>
              <w:pStyle w:val="23"/>
              <w:widowControl w:val="0"/>
              <w:spacing w:after="120" w:line="240" w:lineRule="auto"/>
              <w:ind w:firstLine="0"/>
              <w:rPr>
                <w:rFonts w:ascii="GHEA Grapalat" w:hAnsi="GHEA Grapalat"/>
                <w:sz w:val="24"/>
                <w:szCs w:val="24"/>
              </w:rPr>
            </w:pPr>
            <w:r w:rsidRPr="00E07131">
              <w:rPr>
                <w:rFonts w:ascii="GHEA Grapalat" w:hAnsi="GHEA Grapalat"/>
                <w:sz w:val="24"/>
                <w:szCs w:val="24"/>
              </w:rPr>
              <w:t xml:space="preserve">Микробиологическое исследование воздушной среды: общее количество </w:t>
            </w:r>
            <w:proofErr w:type="gramStart"/>
            <w:r w:rsidRPr="00E07131">
              <w:rPr>
                <w:rFonts w:ascii="GHEA Grapalat" w:hAnsi="GHEA Grapalat"/>
                <w:sz w:val="24"/>
                <w:szCs w:val="24"/>
              </w:rPr>
              <w:t>бактерий,золотистый</w:t>
            </w:r>
            <w:proofErr w:type="gramEnd"/>
            <w:r w:rsidRPr="00E07131">
              <w:rPr>
                <w:rFonts w:ascii="GHEA Grapalat" w:hAnsi="GHEA Grapalat"/>
                <w:sz w:val="24"/>
                <w:szCs w:val="24"/>
              </w:rPr>
              <w:t xml:space="preserve"> </w:t>
            </w:r>
            <w:proofErr w:type="gramStart"/>
            <w:r w:rsidRPr="00E07131">
              <w:rPr>
                <w:rFonts w:ascii="GHEA Grapalat" w:hAnsi="GHEA Grapalat"/>
                <w:sz w:val="24"/>
                <w:szCs w:val="24"/>
              </w:rPr>
              <w:t>стафилококк,грибки</w:t>
            </w:r>
            <w:proofErr w:type="gramEnd"/>
            <w:r w:rsidRPr="00E07131">
              <w:rPr>
                <w:rFonts w:ascii="GHEA Grapalat" w:hAnsi="GHEA Grapalat"/>
                <w:sz w:val="24"/>
                <w:szCs w:val="24"/>
              </w:rPr>
              <w:t xml:space="preserve"> плесени, дрожжевые грибки и другие санитарно-гигиенические бактерии.</w:t>
            </w:r>
          </w:p>
        </w:tc>
      </w:tr>
    </w:tbl>
    <w:p w14:paraId="75CA62E0"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70401C24" w14:textId="77777777"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r w:rsidR="00AA7117">
        <w:rPr>
          <w:rFonts w:ascii="GHEA Grapalat" w:hAnsi="GHEA Grapalat"/>
          <w:sz w:val="24"/>
          <w:szCs w:val="24"/>
        </w:rPr>
        <w:t xml:space="preserve"> </w:t>
      </w:r>
    </w:p>
    <w:p w14:paraId="66847927" w14:textId="77777777" w:rsidR="00096865" w:rsidRPr="009044F1" w:rsidRDefault="00096865" w:rsidP="00B46D58">
      <w:pPr>
        <w:widowControl w:val="0"/>
        <w:spacing w:after="160"/>
        <w:ind w:firstLine="567"/>
        <w:jc w:val="center"/>
        <w:rPr>
          <w:rFonts w:ascii="GHEA Grapalat" w:hAnsi="GHEA Grapalat" w:cs="Sylfaen"/>
          <w:i/>
        </w:rPr>
      </w:pPr>
    </w:p>
    <w:p w14:paraId="0328B28D"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50029">
        <w:rPr>
          <w:rFonts w:ascii="GHEA Grapalat" w:hAnsi="GHEA Grapalat"/>
          <w:b/>
        </w:rPr>
        <w:t>ОТОБРАННЫМ  УЧАСТНИКОМ</w:t>
      </w:r>
      <w:proofErr w:type="gramEnd"/>
      <w:r w:rsidR="00550029">
        <w:rPr>
          <w:rFonts w:ascii="GHEA Grapalat" w:hAnsi="GHEA Grapalat"/>
          <w:b/>
        </w:rPr>
        <w:br/>
      </w:r>
    </w:p>
    <w:p w14:paraId="4B56757B"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EE5DA9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30064DE"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212A7C7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w:t>
      </w:r>
      <w:proofErr w:type="gramStart"/>
      <w:r w:rsidR="00E231AD">
        <w:rPr>
          <w:rFonts w:ascii="GHEA Grapalat" w:hAnsi="GHEA Grapalat"/>
        </w:rPr>
        <w:t>которых  административный</w:t>
      </w:r>
      <w:proofErr w:type="gramEnd"/>
      <w:r w:rsidR="00E231AD">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w:t>
      </w:r>
      <w:r w:rsidR="00E231AD">
        <w:rPr>
          <w:rFonts w:ascii="GHEA Grapalat" w:hAnsi="GHEA Grapalat"/>
        </w:rPr>
        <w:lastRenderedPageBreak/>
        <w:t>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75F545E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D86BD7A"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14:paraId="151FCB2A" w14:textId="77777777"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7FC1B590" w14:textId="77777777" w:rsidR="001F0358" w:rsidRPr="009044F1" w:rsidRDefault="001F0358" w:rsidP="00B46D58">
      <w:pPr>
        <w:widowControl w:val="0"/>
        <w:tabs>
          <w:tab w:val="left" w:pos="1134"/>
        </w:tabs>
        <w:spacing w:after="160"/>
        <w:ind w:firstLine="567"/>
        <w:jc w:val="both"/>
        <w:rPr>
          <w:rFonts w:ascii="GHEA Grapalat" w:hAnsi="GHEA Grapalat"/>
        </w:rPr>
      </w:pPr>
    </w:p>
    <w:p w14:paraId="455F5511"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54F3B79"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7BA98A0A"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218FDA"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4C987F87"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 xml:space="preserve">в качестве отобранного участника отказался или </w:t>
      </w:r>
      <w:proofErr w:type="gramStart"/>
      <w:r w:rsidRPr="004004A3">
        <w:rPr>
          <w:rFonts w:ascii="GHEA Grapalat" w:hAnsi="GHEA Grapalat" w:cs="Sylfaen"/>
        </w:rPr>
        <w:t>лишился  права</w:t>
      </w:r>
      <w:proofErr w:type="gramEnd"/>
      <w:r w:rsidRPr="004004A3">
        <w:rPr>
          <w:rFonts w:ascii="GHEA Grapalat" w:hAnsi="GHEA Grapalat" w:cs="Sylfaen"/>
        </w:rPr>
        <w:t xml:space="preserve"> заключения договора.</w:t>
      </w:r>
    </w:p>
    <w:p w14:paraId="11613603"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5961CE01"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828F00E" w14:textId="77777777"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w:t>
      </w:r>
      <w:r w:rsidRPr="009044F1">
        <w:rPr>
          <w:rFonts w:ascii="GHEA Grapalat" w:hAnsi="GHEA Grapalat"/>
        </w:rPr>
        <w:lastRenderedPageBreak/>
        <w:t>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58E0DF1"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5B9D3F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50620B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722193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22D71A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46DC91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2C864D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CD0DAF4"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636C967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57D5F6B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6662132"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71451C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1923E99"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22783E5D"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79FD33E6"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01BCEEA7"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81C25F4"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AE8DEB3"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52B480CC" w14:textId="77777777"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71BDF10A" w14:textId="77777777" w:rsidR="00FE2CCB" w:rsidRDefault="00FE2CCB" w:rsidP="00407DB3">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1ED51228" w14:textId="77777777"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14:paraId="6F265661" w14:textId="77777777"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14:paraId="2CCCBCE1" w14:textId="77777777" w:rsidR="00BD2C67" w:rsidRPr="001115E9" w:rsidRDefault="00BD2C67" w:rsidP="00B46D58">
      <w:pPr>
        <w:widowControl w:val="0"/>
        <w:spacing w:after="160"/>
        <w:jc w:val="center"/>
        <w:rPr>
          <w:rFonts w:ascii="GHEA Grapalat" w:hAnsi="GHEA Grapalat"/>
          <w:b/>
        </w:rPr>
      </w:pPr>
    </w:p>
    <w:p w14:paraId="4576BE1B"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767FEC0"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BA50FFF"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w:t>
      </w:r>
      <w:r w:rsidRPr="009044F1">
        <w:rPr>
          <w:rFonts w:ascii="GHEA Grapalat" w:hAnsi="GHEA Grapalat"/>
        </w:rPr>
        <w:lastRenderedPageBreak/>
        <w:t xml:space="preserve">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36639A68"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627497F"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C3B4C13"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9E264EC"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D467A6B"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w:t>
      </w:r>
      <w:r w:rsidRPr="009044F1">
        <w:rPr>
          <w:rFonts w:ascii="GHEA Grapalat" w:hAnsi="GHEA Grapalat"/>
        </w:rPr>
        <w:lastRenderedPageBreak/>
        <w:t>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4"/>
        <w:t>6</w:t>
      </w:r>
      <w:r w:rsidRPr="009044F1">
        <w:rPr>
          <w:rFonts w:ascii="GHEA Grapalat" w:hAnsi="GHEA Grapalat"/>
        </w:rPr>
        <w:t xml:space="preserve">. </w:t>
      </w:r>
    </w:p>
    <w:p w14:paraId="33D315B1" w14:textId="77777777" w:rsidR="00B051BE" w:rsidRPr="009044F1" w:rsidRDefault="00B051BE" w:rsidP="00B46D58">
      <w:pPr>
        <w:widowControl w:val="0"/>
        <w:spacing w:after="160"/>
        <w:jc w:val="center"/>
        <w:rPr>
          <w:rFonts w:ascii="GHEA Grapalat" w:hAnsi="GHEA Grapalat"/>
          <w:b/>
        </w:rPr>
      </w:pPr>
    </w:p>
    <w:p w14:paraId="43F3F154"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07E0F0B"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F13BF35"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339B4686"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6ED41D8"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14:paraId="3703DA07" w14:textId="77777777" w:rsidR="000371A2" w:rsidRDefault="000371A2" w:rsidP="006D3CB9">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14:paraId="29D0213A" w14:textId="77777777"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30976A04" w14:textId="77777777"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14:paraId="3BCADAEB"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03D3D70"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786AEA3E"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38A956C4"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53727BFD" w14:textId="77777777" w:rsidR="005F25EF" w:rsidRDefault="005F25EF" w:rsidP="00C648DF">
      <w:pPr>
        <w:ind w:firstLine="284"/>
        <w:jc w:val="both"/>
        <w:rPr>
          <w:rFonts w:ascii="GHEA Grapalat" w:hAnsi="GHEA Grapalat"/>
        </w:rPr>
      </w:pPr>
      <w:r>
        <w:rPr>
          <w:rFonts w:ascii="GHEA Grapalat" w:hAnsi="GHEA Grapalat"/>
        </w:rPr>
        <w:lastRenderedPageBreak/>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6A0B6A21"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52F3704B"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6027D432"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3047207"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5"/>
        <w:t>7</w:t>
      </w:r>
    </w:p>
    <w:p w14:paraId="0C977E04"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ACA2284"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79AEB3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D3F28FF"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B14B46C"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45A81C0"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7F309FF4"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775417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по </w:t>
      </w:r>
      <w:r w:rsidRPr="009044F1">
        <w:rPr>
          <w:rFonts w:ascii="GHEA Grapalat" w:hAnsi="GHEA Grapalat"/>
        </w:rPr>
        <w:lastRenderedPageBreak/>
        <w:t>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85E16F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0CA44200"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1484B0ED"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 xml:space="preserve">в </w:t>
      </w:r>
      <w:proofErr w:type="gramStart"/>
      <w:r>
        <w:rPr>
          <w:rFonts w:ascii="GHEA Grapalat" w:hAnsi="GHEA Grapalat"/>
          <w:sz w:val="24"/>
          <w:szCs w:val="24"/>
        </w:rPr>
        <w:t>случае  закупок</w:t>
      </w:r>
      <w:proofErr w:type="gramEnd"/>
      <w:r>
        <w:rPr>
          <w:rFonts w:ascii="GHEA Grapalat" w:hAnsi="GHEA Grapalat"/>
          <w:sz w:val="24"/>
          <w:szCs w:val="24"/>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41842D0B"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06C0DAA3"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2F905850"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4F98B846"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30E22CA6"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6FD7A043"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3E2C20E0"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3DF61900"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529F6DC"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55F011F0"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5ED10FB"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2B1637F"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0A42D1C9"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4076CCE8"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289FC5A9"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146EB505"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623455F"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4229556F" w14:textId="77777777" w:rsidR="009D180E" w:rsidRDefault="009D180E" w:rsidP="00B46D58">
      <w:pPr>
        <w:widowControl w:val="0"/>
        <w:spacing w:after="160"/>
        <w:ind w:left="567" w:right="565"/>
        <w:jc w:val="center"/>
        <w:rPr>
          <w:rFonts w:ascii="GHEA Grapalat" w:hAnsi="GHEA Grapalat"/>
          <w:b/>
          <w:lang w:val="hy-AM"/>
        </w:rPr>
      </w:pPr>
    </w:p>
    <w:p w14:paraId="46BF49FB" w14:textId="77777777" w:rsidR="00416546" w:rsidRDefault="00416546" w:rsidP="00B46D58">
      <w:pPr>
        <w:widowControl w:val="0"/>
        <w:spacing w:after="160"/>
        <w:ind w:left="567" w:right="565"/>
        <w:jc w:val="center"/>
        <w:rPr>
          <w:rFonts w:ascii="GHEA Grapalat" w:hAnsi="GHEA Grapalat"/>
          <w:b/>
        </w:rPr>
      </w:pPr>
    </w:p>
    <w:p w14:paraId="3386070A"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37C8D0D7"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E00A983"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A73E586" w14:textId="77777777" w:rsidR="00FA0E41" w:rsidRPr="009044F1" w:rsidRDefault="00FA0E41" w:rsidP="00B46D58">
      <w:pPr>
        <w:widowControl w:val="0"/>
        <w:spacing w:after="160"/>
        <w:ind w:firstLine="567"/>
        <w:jc w:val="center"/>
        <w:rPr>
          <w:rFonts w:ascii="GHEA Grapalat" w:hAnsi="GHEA Grapalat"/>
          <w:b/>
        </w:rPr>
      </w:pPr>
    </w:p>
    <w:p w14:paraId="7B3924D6"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A4719CE"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4B5DB9C"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w:t>
      </w:r>
      <w:r w:rsidR="003B654F">
        <w:rPr>
          <w:rFonts w:ascii="GHEA Grapalat" w:hAnsi="GHEA Grapalat"/>
        </w:rPr>
        <w:t>ы закупки</w:t>
      </w:r>
      <w:r w:rsidRPr="009044F1">
        <w:rPr>
          <w:rFonts w:ascii="GHEA Grapalat" w:hAnsi="GHEA Grapalat"/>
        </w:rPr>
        <w:t xml:space="preserve">. </w:t>
      </w:r>
      <w:r w:rsidR="00407866" w:rsidRPr="003C6EB1">
        <w:rPr>
          <w:rFonts w:ascii="GHEA Grapalat" w:hAnsi="GHEA Grapalat"/>
        </w:rPr>
        <w:t xml:space="preserve">Если ценовое предложение участника превышает цену </w:t>
      </w:r>
      <w:r w:rsidR="00407866">
        <w:rPr>
          <w:rFonts w:ascii="GHEA Grapalat" w:hAnsi="GHEA Grapalat"/>
        </w:rPr>
        <w:t>за</w:t>
      </w:r>
      <w:r w:rsidR="00407866" w:rsidRPr="003C6EB1">
        <w:rPr>
          <w:rFonts w:ascii="GHEA Grapalat" w:hAnsi="GHEA Grapalat"/>
        </w:rPr>
        <w:t xml:space="preserve">купки, то размер обеспечения заявки равен пяти процентам ценового </w:t>
      </w:r>
      <w:proofErr w:type="gramStart"/>
      <w:r w:rsidR="00407866" w:rsidRPr="003C6EB1">
        <w:rPr>
          <w:rFonts w:ascii="GHEA Grapalat" w:hAnsi="GHEA Grapalat"/>
        </w:rPr>
        <w:t>предложения</w:t>
      </w:r>
      <w:r w:rsidR="00407866">
        <w:rPr>
          <w:rFonts w:ascii="GHEA Grapalat" w:hAnsi="GHEA Grapalat"/>
        </w:rPr>
        <w:t>.</w:t>
      </w:r>
      <w:r w:rsidRPr="009044F1">
        <w:rPr>
          <w:rFonts w:ascii="GHEA Grapalat" w:hAnsi="GHEA Grapalat"/>
        </w:rPr>
        <w:t>При</w:t>
      </w:r>
      <w:proofErr w:type="gramEnd"/>
      <w:r w:rsidRPr="009044F1">
        <w:rPr>
          <w:rFonts w:ascii="GHEA Grapalat" w:hAnsi="GHEA Grapalat"/>
        </w:rPr>
        <w:t xml:space="preserve"> этом если участник </w:t>
      </w:r>
      <w:r w:rsidRPr="009044F1">
        <w:rPr>
          <w:rFonts w:ascii="GHEA Grapalat" w:hAnsi="GHEA Grapalat"/>
        </w:rPr>
        <w:lastRenderedPageBreak/>
        <w:t>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FB6DF76" w14:textId="77777777" w:rsidR="001173D4" w:rsidRDefault="001578D4" w:rsidP="00B46D58">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25A7B25F" w14:textId="77777777" w:rsidR="0047677B" w:rsidRDefault="0047677B" w:rsidP="0047677B">
      <w:pPr>
        <w:widowControl w:val="0"/>
        <w:spacing w:after="160"/>
        <w:ind w:firstLine="567"/>
        <w:jc w:val="both"/>
        <w:rPr>
          <w:rFonts w:ascii="GHEA Grapalat" w:hAnsi="GHEA Grapalat"/>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Pr>
          <w:rFonts w:ascii="GHEA Grapalat" w:hAnsi="GHEA Grapalat"/>
        </w:rPr>
        <w:t>.</w:t>
      </w:r>
    </w:p>
    <w:p w14:paraId="2D72ADC5" w14:textId="77777777" w:rsidR="00685C76" w:rsidRPr="009044F1" w:rsidRDefault="00685C76" w:rsidP="00685C7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E43649">
        <w:rPr>
          <w:rFonts w:ascii="GHEA Grapalat" w:hAnsi="GHEA Grapalat"/>
          <w:vertAlign w:val="superscript"/>
        </w:rPr>
        <w:t>8</w:t>
      </w:r>
      <w:r w:rsidRPr="002D27F1">
        <w:rPr>
          <w:rFonts w:ascii="GHEA Grapalat" w:hAnsi="GHEA Grapalat"/>
          <w:vertAlign w:val="superscript"/>
        </w:rPr>
        <w:t>.1</w:t>
      </w:r>
    </w:p>
    <w:p w14:paraId="23812E71" w14:textId="77777777" w:rsidR="00F83250" w:rsidRPr="00AF7C7D" w:rsidRDefault="00F83250" w:rsidP="00180CD3">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2DDF70A8" w14:textId="77777777"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6FF19B12" w14:textId="77777777"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22D6EAAA" w14:textId="77777777" w:rsidR="00685C76" w:rsidRPr="009044F1" w:rsidRDefault="00685C76" w:rsidP="0047677B">
      <w:pPr>
        <w:widowControl w:val="0"/>
        <w:spacing w:after="160"/>
        <w:ind w:firstLine="567"/>
        <w:jc w:val="both"/>
        <w:rPr>
          <w:rFonts w:ascii="GHEA Grapalat" w:hAnsi="GHEA Grapalat" w:cs="Sylfaen"/>
        </w:rPr>
      </w:pPr>
    </w:p>
    <w:p w14:paraId="29F54F9B" w14:textId="77777777" w:rsidR="000A7528" w:rsidRPr="00681F45" w:rsidRDefault="001578D4" w:rsidP="006D42DB">
      <w:pPr>
        <w:widowControl w:val="0"/>
        <w:spacing w:after="160"/>
        <w:ind w:firstLine="567"/>
        <w:jc w:val="both"/>
        <w:rPr>
          <w:rFonts w:ascii="GHEA Grapalat" w:hAnsi="GHEA Grapalat"/>
        </w:rPr>
      </w:pPr>
      <w:r w:rsidRPr="009044F1">
        <w:rPr>
          <w:rFonts w:ascii="GHEA Grapalat" w:hAnsi="GHEA Grapalat"/>
        </w:rPr>
        <w:t xml:space="preserve"> </w:t>
      </w:r>
      <w:r w:rsidR="00283198" w:rsidRPr="009044F1">
        <w:rPr>
          <w:rFonts w:ascii="GHEA Grapalat" w:hAnsi="GHEA Grapalat"/>
        </w:rPr>
        <w:t>7.2.</w:t>
      </w:r>
      <w:r w:rsidR="003A6791" w:rsidRPr="005114D0">
        <w:rPr>
          <w:rFonts w:ascii="GHEA Grapalat" w:hAnsi="GHEA Grapalat"/>
        </w:rPr>
        <w:tab/>
      </w:r>
      <w:r w:rsidR="00283198" w:rsidRPr="009044F1">
        <w:rPr>
          <w:rFonts w:ascii="GHEA Grapalat" w:hAnsi="GHEA Grapalat"/>
        </w:rPr>
        <w:t>При организации проце</w:t>
      </w:r>
      <w:r w:rsidR="00681F45">
        <w:rPr>
          <w:rFonts w:ascii="GHEA Grapalat" w:hAnsi="GHEA Grapalat"/>
        </w:rPr>
        <w:t>дуры закупки по лотам:</w:t>
      </w:r>
    </w:p>
    <w:p w14:paraId="42FBAA9A" w14:textId="77777777" w:rsidR="000A7528" w:rsidRPr="009044F1" w:rsidRDefault="000A7528" w:rsidP="00B46D58">
      <w:pPr>
        <w:widowControl w:val="0"/>
        <w:tabs>
          <w:tab w:val="left" w:pos="1134"/>
        </w:tabs>
        <w:spacing w:after="160"/>
        <w:ind w:firstLine="567"/>
        <w:jc w:val="both"/>
        <w:rPr>
          <w:rFonts w:ascii="GHEA Grapalat" w:hAnsi="GHEA Grapalat"/>
        </w:rPr>
      </w:pPr>
      <w:r w:rsidRPr="0084343E">
        <w:rPr>
          <w:rFonts w:ascii="GHEA Grapalat" w:hAnsi="GHEA Grapalat"/>
        </w:rPr>
        <w:t>а.</w:t>
      </w:r>
      <w:r w:rsidR="003A6791" w:rsidRPr="0084343E">
        <w:rPr>
          <w:rFonts w:ascii="GHEA Grapalat" w:hAnsi="GHEA Grapalat"/>
        </w:rPr>
        <w:tab/>
      </w:r>
      <w:r w:rsidR="004834BA" w:rsidRPr="0084343E">
        <w:rPr>
          <w:rFonts w:ascii="GHEA Grapalat" w:hAnsi="GHEA Grapalat"/>
        </w:rPr>
        <w:t xml:space="preserve">если </w:t>
      </w:r>
      <w:r w:rsidRPr="0084343E">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E03BED">
        <w:rPr>
          <w:rFonts w:ascii="GHEA Grapalat" w:hAnsi="GHEA Grapalat"/>
        </w:rPr>
        <w:t>В</w:t>
      </w:r>
      <w:r w:rsidR="00E03BED" w:rsidRPr="00E03BED">
        <w:rPr>
          <w:rFonts w:ascii="Courier New" w:hAnsi="Courier New" w:cs="Courier New"/>
        </w:rPr>
        <w:t> </w:t>
      </w:r>
      <w:r w:rsidR="00E03BED"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00E03BED" w:rsidRPr="00E03BED">
        <w:rPr>
          <w:rFonts w:ascii="Courier New" w:hAnsi="Courier New" w:cs="Courier New"/>
        </w:rPr>
        <w:t> </w:t>
      </w:r>
      <w:r w:rsidR="00E03BED" w:rsidRPr="00E03BED">
        <w:rPr>
          <w:rFonts w:ascii="GHEA Grapalat" w:hAnsi="GHEA Grapalat"/>
        </w:rPr>
        <w:t>представленным лотам,</w:t>
      </w:r>
      <w:r w:rsidR="00E03BED" w:rsidRPr="00E03BED">
        <w:rPr>
          <w:rFonts w:ascii="GHEA Grapalat" w:hAnsi="GHEA Grapalat"/>
          <w:color w:val="000000" w:themeColor="text1"/>
        </w:rPr>
        <w:t xml:space="preserve"> </w:t>
      </w:r>
      <w:r w:rsidR="00E03BED" w:rsidRPr="00E03BED">
        <w:rPr>
          <w:rFonts w:ascii="GHEA Grapalat" w:hAnsi="GHEA Grapalat"/>
        </w:rPr>
        <w:t xml:space="preserve">а в том случае </w:t>
      </w:r>
      <w:r w:rsidR="00E03BED" w:rsidRPr="00E03BED">
        <w:rPr>
          <w:rFonts w:ascii="GHEA Grapalat" w:hAnsi="GHEA Grapalat"/>
          <w:lang w:val="en-US"/>
        </w:rPr>
        <w:t>e</w:t>
      </w:r>
      <w:r w:rsidR="00E03BED" w:rsidRPr="00E03BED">
        <w:rPr>
          <w:rFonts w:ascii="GHEA Grapalat" w:hAnsi="GHEA Grapalat"/>
        </w:rPr>
        <w:t>сли ценовые предложения превышают цены закупки - в отношении общей суммы ценовых предложений</w:t>
      </w:r>
      <w:r w:rsidR="00E03BED" w:rsidRPr="00E03BED">
        <w:rPr>
          <w:rFonts w:ascii="GHEA Grapalat" w:hAnsi="GHEA Grapalat"/>
          <w:color w:val="000000" w:themeColor="text1"/>
        </w:rPr>
        <w:t xml:space="preserve"> с учетом </w:t>
      </w:r>
      <w:r w:rsidR="00E03BED" w:rsidRPr="00E03BED">
        <w:rPr>
          <w:rFonts w:ascii="GHEA Grapalat" w:hAnsi="GHEA Grapalat" w:cs="Sylfaen"/>
        </w:rPr>
        <w:t>требований абзаца «д» подпункта 1 пункта 32 Порядка</w:t>
      </w:r>
      <w:r w:rsidRPr="00E03BED">
        <w:rPr>
          <w:rFonts w:ascii="GHEA Grapalat" w:hAnsi="GHEA Grapalat"/>
        </w:rPr>
        <w:t>.</w:t>
      </w:r>
      <w:r w:rsidRPr="009044F1">
        <w:rPr>
          <w:rFonts w:ascii="GHEA Grapalat" w:hAnsi="GHEA Grapalat"/>
        </w:rPr>
        <w:t xml:space="preserve"> </w:t>
      </w:r>
    </w:p>
    <w:p w14:paraId="4BCC9FC0"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1E17B3">
        <w:rPr>
          <w:rFonts w:ascii="GHEA Grapalat" w:hAnsi="GHEA Grapalat"/>
        </w:rPr>
        <w:t>е</w:t>
      </w:r>
      <w:r w:rsidR="001E17B3" w:rsidRPr="00BB7860">
        <w:rPr>
          <w:rFonts w:ascii="GHEA Grapalat" w:hAnsi="GHEA Grapalat"/>
        </w:rPr>
        <w:t xml:space="preserve">сли участник лишается права заключения договора </w:t>
      </w:r>
      <w:r w:rsidR="001E17B3">
        <w:rPr>
          <w:rFonts w:ascii="GHEA Grapalat" w:hAnsi="GHEA Grapalat"/>
        </w:rPr>
        <w:t>по какому</w:t>
      </w:r>
      <w:r w:rsidR="001E17B3" w:rsidRPr="00BB7860">
        <w:rPr>
          <w:rFonts w:ascii="GHEA Grapalat" w:hAnsi="GHEA Grapalat"/>
        </w:rPr>
        <w:t xml:space="preserve">-либо </w:t>
      </w:r>
      <w:r w:rsidR="001E17B3">
        <w:rPr>
          <w:rFonts w:ascii="GHEA Grapalat" w:hAnsi="GHEA Grapalat"/>
        </w:rPr>
        <w:t>лоту</w:t>
      </w:r>
      <w:r w:rsidR="001E17B3" w:rsidRPr="00BB7860">
        <w:rPr>
          <w:rFonts w:ascii="GHEA Grapalat" w:hAnsi="GHEA Grapalat"/>
        </w:rPr>
        <w:t xml:space="preserve">, то обеспечение заявки выплачивается только в размере обеспечения, рассчитанного </w:t>
      </w:r>
      <w:r w:rsidR="001E17B3" w:rsidRPr="00BB7860">
        <w:rPr>
          <w:rFonts w:ascii="GHEA Grapalat" w:hAnsi="GHEA Grapalat"/>
        </w:rPr>
        <w:lastRenderedPageBreak/>
        <w:t>в отношении это</w:t>
      </w:r>
      <w:r w:rsidR="001E17B3">
        <w:rPr>
          <w:rFonts w:ascii="GHEA Grapalat" w:hAnsi="GHEA Grapalat"/>
        </w:rPr>
        <w:t>го лота</w:t>
      </w:r>
      <w:r w:rsidRPr="009044F1">
        <w:rPr>
          <w:rFonts w:ascii="GHEA Grapalat" w:hAnsi="GHEA Grapalat"/>
        </w:rPr>
        <w:t>.</w:t>
      </w:r>
      <w:r w:rsidR="002F5EC6">
        <w:rPr>
          <w:rStyle w:val="af6"/>
        </w:rPr>
        <w:footnoteReference w:customMarkFollows="1" w:id="6"/>
        <w:t>8</w:t>
      </w:r>
    </w:p>
    <w:p w14:paraId="04195F5F"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5C6C721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4761A722"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Pr>
          <w:rFonts w:ascii="GHEA Grapalat" w:hAnsi="GHEA Grapalat"/>
        </w:rPr>
        <w:t>.</w:t>
      </w:r>
    </w:p>
    <w:p w14:paraId="0855A7D6" w14:textId="77777777" w:rsidR="00496CA9" w:rsidRPr="00681F45" w:rsidRDefault="00496CA9" w:rsidP="00496CA9">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 xml:space="preserve">Обеспечение заявки должно быть </w:t>
      </w:r>
      <w:r w:rsidR="00F83250" w:rsidRPr="009044F1">
        <w:rPr>
          <w:rFonts w:ascii="GHEA Grapalat" w:hAnsi="GHEA Grapalat"/>
        </w:rPr>
        <w:t>действительн</w:t>
      </w:r>
      <w:r w:rsidR="00F83250">
        <w:rPr>
          <w:rFonts w:ascii="GHEA Grapalat" w:hAnsi="GHEA Grapalat"/>
        </w:rPr>
        <w:t>ым</w:t>
      </w:r>
      <w:r w:rsidR="00F83250" w:rsidRPr="009044F1">
        <w:rPr>
          <w:rFonts w:ascii="GHEA Grapalat" w:hAnsi="GHEA Grapalat"/>
        </w:rPr>
        <w:t xml:space="preserve"> </w:t>
      </w:r>
      <w:r w:rsidRPr="009044F1">
        <w:rPr>
          <w:rFonts w:ascii="GHEA Grapalat" w:hAnsi="GHEA Grapalat"/>
        </w:rPr>
        <w:t>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sidR="00F83250">
        <w:rPr>
          <w:rFonts w:ascii="GHEA Grapalat" w:hAnsi="GHEA Grapalat"/>
        </w:rPr>
        <w:t xml:space="preserve"> </w:t>
      </w:r>
      <w:r w:rsidR="00F83250" w:rsidRPr="009F6BFE">
        <w:rPr>
          <w:rFonts w:ascii="GHEA Grapalat" w:hAnsi="GHEA Grapalat"/>
        </w:rPr>
        <w:t>истечения крайнего срока</w:t>
      </w:r>
      <w:r w:rsidRPr="009044F1">
        <w:rPr>
          <w:rFonts w:ascii="GHEA Grapalat" w:hAnsi="GHEA Grapalat"/>
        </w:rPr>
        <w:t xml:space="preserve"> подачи заяв</w:t>
      </w:r>
      <w:r w:rsidR="00F83250">
        <w:rPr>
          <w:rFonts w:ascii="GHEA Grapalat" w:hAnsi="GHEA Grapalat"/>
        </w:rPr>
        <w:t>о</w:t>
      </w:r>
      <w:r w:rsidRPr="009044F1">
        <w:rPr>
          <w:rFonts w:ascii="GHEA Grapalat" w:hAnsi="GHEA Grapalat"/>
        </w:rPr>
        <w:t>к.</w:t>
      </w:r>
      <w:r w:rsidR="004478A1" w:rsidRPr="004478A1">
        <w:rPr>
          <w:rFonts w:ascii="GHEA Grapalat" w:hAnsi="GHEA Grapalat"/>
          <w:vertAlign w:val="superscript"/>
        </w:rPr>
        <w:t>8.2</w:t>
      </w:r>
      <w:r w:rsidRPr="009044F1">
        <w:rPr>
          <w:rFonts w:ascii="GHEA Grapalat" w:hAnsi="GHEA Grapalat"/>
        </w:rPr>
        <w:t xml:space="preserve"> </w:t>
      </w:r>
    </w:p>
    <w:p w14:paraId="5914601B" w14:textId="77777777" w:rsidR="002845BA" w:rsidRDefault="002845BA" w:rsidP="002845BA">
      <w:pPr>
        <w:widowControl w:val="0"/>
        <w:tabs>
          <w:tab w:val="left" w:pos="1134"/>
        </w:tabs>
        <w:ind w:firstLine="567"/>
        <w:jc w:val="both"/>
        <w:rPr>
          <w:rFonts w:ascii="GHEA Grapalat" w:hAnsi="GHEA Grapalat" w:cs="Sylfaen"/>
        </w:rPr>
      </w:pPr>
    </w:p>
    <w:p w14:paraId="7DB7E1D1" w14:textId="77777777" w:rsidR="00174C94" w:rsidRDefault="00174C94" w:rsidP="002845BA">
      <w:pPr>
        <w:widowControl w:val="0"/>
        <w:tabs>
          <w:tab w:val="left" w:pos="1134"/>
        </w:tabs>
        <w:ind w:firstLine="567"/>
        <w:jc w:val="both"/>
        <w:rPr>
          <w:rFonts w:ascii="GHEA Grapalat" w:hAnsi="GHEA Grapalat" w:cs="Sylfaen"/>
        </w:rPr>
      </w:pPr>
      <w:r>
        <w:rPr>
          <w:rFonts w:ascii="GHEA Grapalat" w:hAnsi="GHEA Grapalat"/>
        </w:rPr>
        <w:t>7.5 Руководитель заказчика</w:t>
      </w:r>
      <w:r w:rsidR="00393241">
        <w:rPr>
          <w:rFonts w:ascii="GHEA Grapalat" w:hAnsi="GHEA Grapalat"/>
        </w:rPr>
        <w:t xml:space="preserve"> в письменной форме</w:t>
      </w:r>
      <w:r>
        <w:rPr>
          <w:rFonts w:ascii="GHEA Grapalat" w:hAnsi="GHEA Grapalat"/>
        </w:rPr>
        <w:t xml:space="preserve"> представляет требование о выплате обеспечения заявки банку, а в случае обеспечения, представленного в виде наличных денег, </w:t>
      </w:r>
      <w:r w:rsidR="00393241">
        <w:rPr>
          <w:rFonts w:ascii="GHEA Grapalat" w:hAnsi="GHEA Grapalat"/>
        </w:rPr>
        <w:t>Министерству Финансов РА</w:t>
      </w:r>
      <w:r w:rsidR="00393241" w:rsidRPr="009F7FAF">
        <w:rPr>
          <w:rFonts w:ascii="GHEA Grapalat" w:hAnsi="GHEA Grapalat"/>
        </w:rPr>
        <w:t xml:space="preserve"> </w:t>
      </w:r>
      <w:r>
        <w:rPr>
          <w:rFonts w:ascii="GHEA Grapalat" w:hAnsi="GHEA Grapalat"/>
        </w:rPr>
        <w:t xml:space="preserve">в течение </w:t>
      </w:r>
      <w:r w:rsidR="00393241">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CA7343">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A7343">
        <w:rPr>
          <w:rFonts w:ascii="GHEA Grapalat" w:hAnsi="GHEA Grapalat"/>
        </w:rPr>
        <w:t xml:space="preserve">письменно </w:t>
      </w:r>
      <w:r>
        <w:rPr>
          <w:rFonts w:ascii="GHEA Grapalat" w:hAnsi="GHEA Grapalat"/>
        </w:rPr>
        <w:t>в течение двух рабочих дней после получения отказа.</w:t>
      </w:r>
    </w:p>
    <w:p w14:paraId="125F125A" w14:textId="77777777" w:rsidR="00A225E0" w:rsidRPr="00996C18" w:rsidRDefault="00A225E0" w:rsidP="00A225E0">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 xml:space="preserve">беспечение заявки или представленное обеспечение </w:t>
      </w:r>
      <w:proofErr w:type="gramStart"/>
      <w:r w:rsidRPr="007C1F83">
        <w:rPr>
          <w:rFonts w:ascii="GHEA Grapalat" w:hAnsi="GHEA Grapalat"/>
        </w:rPr>
        <w:t>не  соответствует</w:t>
      </w:r>
      <w:proofErr w:type="gramEnd"/>
      <w:r w:rsidRPr="007C1F83">
        <w:rPr>
          <w:rFonts w:ascii="GHEA Grapalat" w:hAnsi="GHEA Grapalat"/>
        </w:rPr>
        <w:t xml:space="preserve"> требованиям приглашения.</w:t>
      </w:r>
    </w:p>
    <w:p w14:paraId="644FD13F" w14:textId="77777777" w:rsidR="00A225E0" w:rsidRDefault="00A225E0" w:rsidP="00B46D58">
      <w:pPr>
        <w:rPr>
          <w:rFonts w:ascii="GHEA Grapalat" w:hAnsi="GHEA Grapalat" w:cs="Sylfaen"/>
        </w:rPr>
      </w:pPr>
    </w:p>
    <w:p w14:paraId="651B53D2"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46B9BBE" w14:textId="77777777"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0F42BCEA"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0E561E46"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 xml:space="preserve">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w:t>
      </w:r>
      <w:r w:rsidRPr="00AD29CE">
        <w:rPr>
          <w:rFonts w:ascii="GHEA Grapalat" w:hAnsi="GHEA Grapalat"/>
        </w:rPr>
        <w:lastRenderedPageBreak/>
        <w:t>представленную прописью запись.</w:t>
      </w:r>
    </w:p>
    <w:p w14:paraId="18D41EED"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CB3261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1FCA1355"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65473D4"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0EC5E9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F580C6"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235A156E"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51F4ED35"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3C3CF8B3"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af6"/>
          <w:rFonts w:ascii="GHEA Grapalat" w:hAnsi="GHEA Grapalat"/>
          <w:i w:val="0"/>
          <w:sz w:val="24"/>
          <w:szCs w:val="24"/>
        </w:rPr>
        <w:footnoteReference w:customMarkFollows="1" w:id="7"/>
        <w:t>9</w:t>
      </w:r>
      <w:r w:rsidR="00A01157">
        <w:rPr>
          <w:rFonts w:ascii="GHEA Grapalat" w:hAnsi="GHEA Grapalat"/>
          <w:i w:val="0"/>
          <w:sz w:val="24"/>
          <w:szCs w:val="24"/>
        </w:rPr>
        <w:t>.</w:t>
      </w:r>
    </w:p>
    <w:p w14:paraId="0A1DBAD4"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1951BA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r w:rsidR="00D25F3D">
        <w:rPr>
          <w:rFonts w:ascii="GHEA Grapalat" w:hAnsi="GHEA Grapalat"/>
          <w:sz w:val="24"/>
          <w:szCs w:val="24"/>
        </w:rPr>
        <w:lastRenderedPageBreak/>
        <w:t>заседаниии</w:t>
      </w:r>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w:t>
      </w:r>
      <w:proofErr w:type="gramStart"/>
      <w:r w:rsidRPr="009044F1">
        <w:rPr>
          <w:rFonts w:ascii="GHEA Grapalat" w:hAnsi="GHEA Grapalat"/>
          <w:sz w:val="24"/>
          <w:szCs w:val="24"/>
        </w:rPr>
        <w:t>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proofErr w:type="gramEnd"/>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405297D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B9788C4"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F669E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EDB391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1B290D3B"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10ED51ED"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7B6C9B21" w14:textId="77777777"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 xml:space="preserve">20.06.2025 № 817-А, </w:t>
      </w:r>
      <w:r w:rsidR="00E72FA5" w:rsidRPr="00A16851">
        <w:rPr>
          <w:rFonts w:ascii="GHEA Grapalat" w:hAnsi="GHEA Grapalat"/>
          <w:sz w:val="24"/>
          <w:szCs w:val="24"/>
        </w:rPr>
        <w:lastRenderedPageBreak/>
        <w:t>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14:paraId="10883D5F"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5A72D11" w14:textId="77777777"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0978D0ED"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AF3CF36"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66156E1"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F4EF725"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proofErr w:type="gramStart"/>
      <w:r w:rsidRPr="009044F1">
        <w:rPr>
          <w:rFonts w:ascii="GHEA Grapalat" w:hAnsi="GHEA Grapalat"/>
          <w:sz w:val="24"/>
          <w:szCs w:val="24"/>
        </w:rPr>
        <w:t>1</w:t>
      </w:r>
      <w:r w:rsidR="00874C2B">
        <w:rPr>
          <w:rFonts w:ascii="GHEA Grapalat" w:hAnsi="GHEA Grapalat"/>
          <w:sz w:val="24"/>
          <w:szCs w:val="24"/>
        </w:rPr>
        <w:t>2</w:t>
      </w:r>
      <w:r w:rsidRPr="009044F1">
        <w:rPr>
          <w:rFonts w:ascii="GHEA Grapalat" w:hAnsi="GHEA Grapalat"/>
          <w:sz w:val="24"/>
          <w:szCs w:val="24"/>
        </w:rPr>
        <w:t>.Не</w:t>
      </w:r>
      <w:proofErr w:type="gramEnd"/>
      <w:r w:rsidRPr="009044F1">
        <w:rPr>
          <w:rFonts w:ascii="GHEA Grapalat" w:hAnsi="GHEA Grapalat"/>
          <w:sz w:val="24"/>
          <w:szCs w:val="24"/>
        </w:rPr>
        <w:t xml:space="preserve">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36BEE3A"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3E9F1238"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w:t>
      </w:r>
      <w:r w:rsidRPr="009044F1">
        <w:rPr>
          <w:rFonts w:ascii="GHEA Grapalat" w:hAnsi="GHEA Grapalat"/>
          <w:sz w:val="24"/>
          <w:szCs w:val="24"/>
        </w:rPr>
        <w:lastRenderedPageBreak/>
        <w:t>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78ABE70"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20B8D590"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6DE5A6FD"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E442229"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36DF4840" w14:textId="77777777"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14:paraId="2EE3926C" w14:textId="77777777"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lastRenderedPageBreak/>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6B750489" w14:textId="77777777"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033BEAAB"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CA64F01"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331ABA4"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39267A1"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29E560B"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F57CA93"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8"/>
        <w:t>10</w:t>
      </w:r>
      <w:r w:rsidRPr="009044F1">
        <w:rPr>
          <w:rFonts w:ascii="GHEA Grapalat" w:hAnsi="GHEA Grapalat"/>
          <w:sz w:val="24"/>
          <w:szCs w:val="24"/>
        </w:rPr>
        <w:t xml:space="preserve">. </w:t>
      </w:r>
    </w:p>
    <w:p w14:paraId="7603366D"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 xml:space="preserve">В случае если отобранный участник не заключает </w:t>
      </w:r>
      <w:r w:rsidRPr="009044F1">
        <w:rPr>
          <w:rFonts w:ascii="GHEA Grapalat" w:hAnsi="GHEA Grapalat"/>
        </w:rPr>
        <w:lastRenderedPageBreak/>
        <w:t>(отказывается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 xml:space="preserve">признается </w:t>
      </w:r>
      <w:proofErr w:type="gramStart"/>
      <w:r w:rsidR="005F2F3B">
        <w:rPr>
          <w:rFonts w:ascii="GHEA Grapalat" w:hAnsi="GHEA Grapalat"/>
        </w:rPr>
        <w:t>участник</w:t>
      </w:r>
      <w:proofErr w:type="gramEnd"/>
      <w:r w:rsidR="005F2F3B">
        <w:rPr>
          <w:rFonts w:ascii="GHEA Grapalat" w:hAnsi="GHEA Grapalat"/>
        </w:rPr>
        <w:t xml:space="preserve">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744BE94F"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F426354"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0E94915"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0A593FB"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B2AC680"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30DC677"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2836BEB"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46CFE20D"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01FE8BC"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330503C"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7F82E2C3"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5B42524B"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A5BE00A"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51AE9C79"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32B5BAAE"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00C76E32"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DDB247D"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B13D5AE"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22F96CC6"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7C56B2" w:rsidRPr="00F818E0">
        <w:rPr>
          <w:rFonts w:ascii="GHEA Grapalat" w:hAnsi="GHEA Grapalat"/>
        </w:rPr>
        <w:t>дней</w:t>
      </w:r>
      <w:proofErr w:type="gramEnd"/>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55CEA55F"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proofErr w:type="gramStart"/>
      <w:r w:rsidR="003D1A79">
        <w:rPr>
          <w:rFonts w:ascii="GHEA Grapalat" w:hAnsi="GHEA Grapalat"/>
        </w:rPr>
        <w:t>услуг</w:t>
      </w:r>
      <w:proofErr w:type="gramEnd"/>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w:t>
      </w:r>
      <w:r w:rsidR="001647D2" w:rsidRPr="008D2394">
        <w:rPr>
          <w:rFonts w:ascii="GHEA Grapalat" w:hAnsi="GHEA Grapalat"/>
        </w:rPr>
        <w:lastRenderedPageBreak/>
        <w:t xml:space="preserve">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14:paraId="73AB0540" w14:textId="77777777" w:rsidR="00E271A0" w:rsidRDefault="00384973">
      <w:pPr>
        <w:rPr>
          <w:rFonts w:ascii="GHEA Grapalat" w:hAnsi="GHEA Grapalat" w:cs="Sylfaen"/>
        </w:rPr>
      </w:pPr>
      <w:r>
        <w:rPr>
          <w:rFonts w:ascii="GHEA Grapalat" w:hAnsi="GHEA Grapalat" w:cs="Sylfaen"/>
        </w:rPr>
        <w:t>-----------------------------------------------</w:t>
      </w:r>
    </w:p>
    <w:p w14:paraId="02F55CFE" w14:textId="77777777" w:rsidR="00E271A0" w:rsidRPr="000B15AE" w:rsidRDefault="00E271A0" w:rsidP="00E271A0">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9FD2FC0"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211DAA6D"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0A1FE1A1" w14:textId="77777777" w:rsidR="0085658A" w:rsidRDefault="0085658A">
      <w:pPr>
        <w:rPr>
          <w:rFonts w:ascii="GHEA Grapalat" w:hAnsi="GHEA Grapalat"/>
        </w:rPr>
      </w:pPr>
    </w:p>
    <w:p w14:paraId="041FA2A7" w14:textId="77777777" w:rsidR="0085658A" w:rsidRDefault="0085658A">
      <w:pPr>
        <w:rPr>
          <w:rFonts w:ascii="GHEA Grapalat" w:hAnsi="GHEA Grapalat"/>
        </w:rPr>
      </w:pPr>
    </w:p>
    <w:p w14:paraId="4CAF86E2" w14:textId="77777777" w:rsidR="00384973" w:rsidRDefault="0085658A" w:rsidP="0085658A">
      <w:pPr>
        <w:widowControl w:val="0"/>
        <w:tabs>
          <w:tab w:val="left" w:pos="1276"/>
        </w:tabs>
        <w:spacing w:after="160"/>
        <w:ind w:firstLine="567"/>
        <w:jc w:val="both"/>
        <w:rPr>
          <w:rFonts w:ascii="GHEA Grapalat" w:hAnsi="GHEA Grapalat" w:cs="Sylfaen"/>
        </w:rPr>
      </w:pPr>
      <w:proofErr w:type="gramStart"/>
      <w:r w:rsidRPr="008D2394">
        <w:rPr>
          <w:rFonts w:ascii="GHEA Grapalat" w:hAnsi="GHEA Grapalat"/>
        </w:rPr>
        <w:t>Причем  обеспечение</w:t>
      </w:r>
      <w:proofErr w:type="gramEnd"/>
      <w:r w:rsidRPr="008D2394">
        <w:rPr>
          <w:rFonts w:ascii="GHEA Grapalat" w:hAnsi="GHEA Grapalat"/>
        </w:rPr>
        <w:t xml:space="preserve"> должно быть действительным как </w:t>
      </w:r>
      <w:proofErr w:type="gramStart"/>
      <w:r w:rsidRPr="008D2394">
        <w:rPr>
          <w:rFonts w:ascii="GHEA Grapalat" w:hAnsi="GHEA Grapalat"/>
        </w:rPr>
        <w:t>минимум  включительно</w:t>
      </w:r>
      <w:proofErr w:type="gramEnd"/>
      <w:r w:rsidRPr="008D2394">
        <w:rPr>
          <w:rFonts w:ascii="GHEA Grapalat" w:hAnsi="GHEA Grapalat"/>
        </w:rPr>
        <w:t xml:space="preserve">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04D65802"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2DFAF847"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пяти </w:t>
      </w:r>
      <w:proofErr w:type="gramStart"/>
      <w:r w:rsidRPr="002E6E0C">
        <w:rPr>
          <w:rFonts w:ascii="GHEA Grapalat" w:hAnsi="GHEA Grapalat" w:cs="Sylfaen"/>
        </w:rPr>
        <w:t>рабочих дней</w:t>
      </w:r>
      <w:proofErr w:type="gramEnd"/>
      <w:r w:rsidRPr="002E6E0C">
        <w:rPr>
          <w:rFonts w:ascii="GHEA Grapalat" w:hAnsi="GHEA Grapalat" w:cs="Sylfaen"/>
        </w:rPr>
        <w:t xml:space="preserve"> следующих со дня полного принятия заказчиком результата выполнения договора.</w:t>
      </w:r>
    </w:p>
    <w:p w14:paraId="10139470"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5A323B97" w14:textId="77777777" w:rsidR="00055FCF" w:rsidRDefault="00055FCF">
      <w:pPr>
        <w:rPr>
          <w:rFonts w:ascii="GHEA Grapalat" w:hAnsi="GHEA Grapalat"/>
        </w:rPr>
      </w:pPr>
      <w:r>
        <w:rPr>
          <w:rFonts w:ascii="GHEA Grapalat" w:hAnsi="GHEA Grapalat"/>
        </w:rPr>
        <w:t>--------------------------</w:t>
      </w:r>
    </w:p>
    <w:p w14:paraId="542504D1" w14:textId="77777777"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2B36B486" w14:textId="77777777" w:rsidR="00055FCF" w:rsidRPr="009F031B" w:rsidRDefault="00055FCF" w:rsidP="00055FCF">
      <w:pPr>
        <w:pStyle w:val="af2"/>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14:paraId="6CB8300D"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7118457A"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4B2E42BE"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48C362BE" w14:textId="77777777" w:rsidR="00816D27" w:rsidRDefault="00816D27">
      <w:pPr>
        <w:rPr>
          <w:rFonts w:ascii="GHEA Grapalat" w:hAnsi="GHEA Grapalat" w:cs="Sylfaen"/>
        </w:rPr>
      </w:pPr>
      <w:r>
        <w:rPr>
          <w:rFonts w:ascii="GHEA Grapalat" w:hAnsi="GHEA Grapalat" w:cs="Sylfaen"/>
        </w:rPr>
        <w:lastRenderedPageBreak/>
        <w:br w:type="page"/>
      </w:r>
    </w:p>
    <w:p w14:paraId="0AAFE633"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9"/>
        <w:t>11</w:t>
      </w:r>
    </w:p>
    <w:p w14:paraId="191ED778"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14:paraId="4F3CDF20"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не подлежит возврату, если лицо, представившее его, нарушает предусмотренное </w:t>
      </w:r>
      <w:proofErr w:type="gramStart"/>
      <w:r w:rsidRPr="00853D2D">
        <w:rPr>
          <w:rFonts w:ascii="GHEA Grapalat" w:hAnsi="GHEA Grapalat" w:cs="Sylfaen"/>
        </w:rPr>
        <w:t>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w:t>
      </w:r>
      <w:proofErr w:type="gramEnd"/>
      <w:r w:rsidRPr="00853D2D">
        <w:rPr>
          <w:rFonts w:ascii="GHEA Grapalat" w:hAnsi="GHEA Grapalat" w:cs="Sylfaen"/>
        </w:rPr>
        <w:t>, которое влечет за собой одностороннее расторжение договора заказчиком.</w:t>
      </w:r>
    </w:p>
    <w:p w14:paraId="6D48A1DE"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10"/>
        <w:t>12</w:t>
      </w:r>
      <w:r w:rsidR="00375E5E" w:rsidRPr="00853D2D">
        <w:rPr>
          <w:rFonts w:ascii="GHEA Grapalat" w:hAnsi="GHEA Grapalat"/>
        </w:rPr>
        <w:t>.</w:t>
      </w:r>
    </w:p>
    <w:p w14:paraId="1676BA49"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63D54714"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814ABD3"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C10842A"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40AAEFD0"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78BECD02"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ACBCCBF" w14:textId="77777777" w:rsidR="002807DD" w:rsidRDefault="002807DD" w:rsidP="002807DD">
      <w:pPr>
        <w:rPr>
          <w:rFonts w:ascii="GHEA Grapalat" w:hAnsi="GHEA Grapalat"/>
          <w:b/>
        </w:rPr>
      </w:pPr>
      <w:r>
        <w:rPr>
          <w:rFonts w:ascii="GHEA Grapalat" w:hAnsi="GHEA Grapalat"/>
          <w:b/>
        </w:rPr>
        <w:t xml:space="preserve">                         </w:t>
      </w:r>
    </w:p>
    <w:p w14:paraId="077AA185"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06930E89"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 xml:space="preserve">днем возникновения основания возврата </w:t>
      </w:r>
      <w:proofErr w:type="gramStart"/>
      <w:r w:rsidR="003333FB" w:rsidRPr="00F2342B">
        <w:rPr>
          <w:rFonts w:ascii="GHEA Grapalat" w:hAnsi="GHEA Grapalat"/>
        </w:rPr>
        <w:t>обеспечения</w:t>
      </w:r>
      <w:proofErr w:type="gramEnd"/>
      <w:r w:rsidR="003333FB" w:rsidRPr="00F2342B" w:rsidDel="00960F8B">
        <w:rPr>
          <w:rFonts w:ascii="GHEA Grapalat" w:hAnsi="GHEA Grapalat"/>
        </w:rPr>
        <w:t xml:space="preserve"> </w:t>
      </w:r>
      <w:proofErr w:type="gramStart"/>
      <w:r w:rsidR="003333FB" w:rsidRPr="00F2342B">
        <w:rPr>
          <w:rFonts w:ascii="GHEA Grapalat" w:hAnsi="GHEA Grapalat"/>
        </w:rPr>
        <w:t>уведомляет;</w:t>
      </w:r>
      <w:r w:rsidR="00004B08" w:rsidRPr="00F2342B">
        <w:rPr>
          <w:rFonts w:ascii="GHEA Grapalat" w:hAnsi="GHEA Grapalat"/>
        </w:rPr>
        <w:t>:</w:t>
      </w:r>
      <w:proofErr w:type="gramEnd"/>
    </w:p>
    <w:p w14:paraId="52A15F7B"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proofErr w:type="gramStart"/>
      <w:r w:rsidRPr="00F2342B">
        <w:rPr>
          <w:rFonts w:ascii="GHEA Grapalat" w:hAnsi="GHEA Grapalat" w:hint="eastAsia"/>
        </w:rPr>
        <w:t>обеспечения</w:t>
      </w:r>
      <w:proofErr w:type="gramEnd"/>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13D8D6FD"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00BC7192"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585D905B" w14:textId="77777777" w:rsidR="00DA751A" w:rsidRDefault="00DA751A" w:rsidP="002807DD">
      <w:pPr>
        <w:rPr>
          <w:rFonts w:ascii="GHEA Grapalat" w:hAnsi="GHEA Grapalat"/>
          <w:b/>
        </w:rPr>
      </w:pPr>
    </w:p>
    <w:p w14:paraId="1877D43F" w14:textId="77777777" w:rsidR="00096865" w:rsidRDefault="002807DD" w:rsidP="002807DD">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14:paraId="48162404" w14:textId="77777777" w:rsidR="002807DD" w:rsidRPr="009044F1" w:rsidRDefault="002807DD" w:rsidP="002807DD">
      <w:pPr>
        <w:rPr>
          <w:rFonts w:ascii="GHEA Grapalat" w:hAnsi="GHEA Grapalat" w:cs="Arial"/>
          <w:b/>
        </w:rPr>
      </w:pPr>
    </w:p>
    <w:p w14:paraId="147090F6"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3D75E93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F8181A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11"/>
        <w:t>13</w:t>
      </w:r>
      <w:r w:rsidRPr="009044F1">
        <w:rPr>
          <w:rFonts w:ascii="GHEA Grapalat" w:hAnsi="GHEA Grapalat"/>
        </w:rPr>
        <w:t>.</w:t>
      </w:r>
    </w:p>
    <w:p w14:paraId="5657E23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48E769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868E03D"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A6F6C63"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F9DDED7"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67AC5E2"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4F063888"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3CB3938C"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030290A"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2A353E6" w14:textId="77777777"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ED694A5"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9113B9B"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52895F5"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10D9A2B"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1E02602"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F1EF205"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13774BE"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7868F70"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039A389"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E43B589"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697F86D"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F223528"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E5E04EA" w14:textId="77777777" w:rsidR="00167353" w:rsidRPr="00570BBD" w:rsidRDefault="00167353" w:rsidP="00167353">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7EF667E"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063BAF51" w14:textId="77777777" w:rsidR="00167353" w:rsidRPr="00570BBD" w:rsidRDefault="00167353" w:rsidP="00167353">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AC16B1A"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gramStart"/>
      <w:r w:rsidRPr="00570BBD">
        <w:rPr>
          <w:rFonts w:ascii="GHEA Grapalat" w:hAnsi="GHEA Grapalat"/>
        </w:rPr>
        <w:t>органа.Уполномоченный</w:t>
      </w:r>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936928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D9FDC7F"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8DAC85B"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2C452B31"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7496D25C" w14:textId="77777777" w:rsidR="00167353" w:rsidRPr="009044F1" w:rsidRDefault="00167353" w:rsidP="00167353">
      <w:pPr>
        <w:widowControl w:val="0"/>
        <w:spacing w:after="160"/>
        <w:jc w:val="both"/>
        <w:rPr>
          <w:rFonts w:ascii="GHEA Grapalat" w:hAnsi="GHEA Grapalat" w:cs="Sylfaen"/>
          <w:b/>
        </w:rPr>
      </w:pPr>
    </w:p>
    <w:p w14:paraId="59111246" w14:textId="77777777" w:rsidR="004373E3" w:rsidRDefault="004373E3" w:rsidP="00B46D58">
      <w:pPr>
        <w:rPr>
          <w:rFonts w:ascii="GHEA Grapalat" w:hAnsi="GHEA Grapalat"/>
          <w:b/>
        </w:rPr>
      </w:pPr>
    </w:p>
    <w:p w14:paraId="7EF6F532" w14:textId="77777777" w:rsidR="00503980" w:rsidRDefault="00503980">
      <w:pPr>
        <w:rPr>
          <w:rFonts w:ascii="GHEA Grapalat" w:hAnsi="GHEA Grapalat"/>
          <w:b/>
        </w:rPr>
      </w:pPr>
      <w:r>
        <w:rPr>
          <w:rFonts w:ascii="GHEA Grapalat" w:hAnsi="GHEA Grapalat"/>
          <w:b/>
        </w:rPr>
        <w:br w:type="page"/>
      </w:r>
    </w:p>
    <w:p w14:paraId="6329835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4AA063F7" w14:textId="77777777" w:rsidR="008842CE" w:rsidRPr="00374F4A" w:rsidRDefault="008842CE" w:rsidP="00B46D58">
      <w:pPr>
        <w:widowControl w:val="0"/>
        <w:spacing w:after="160"/>
        <w:jc w:val="center"/>
        <w:rPr>
          <w:rFonts w:ascii="GHEA Grapalat" w:hAnsi="GHEA Grapalat"/>
          <w:b/>
        </w:rPr>
      </w:pPr>
    </w:p>
    <w:p w14:paraId="0627DFE3"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07131" w:rsidRPr="00E07131">
        <w:rPr>
          <w:rFonts w:ascii="GHEA Grapalat" w:hAnsi="GHEA Grapalat"/>
          <w:b/>
        </w:rPr>
        <w:t>НА ЗАПРОС КОТИРОВОК</w:t>
      </w:r>
    </w:p>
    <w:p w14:paraId="42C4C32F" w14:textId="77777777" w:rsidR="00096865" w:rsidRPr="009044F1" w:rsidRDefault="00096865" w:rsidP="00B46D58">
      <w:pPr>
        <w:widowControl w:val="0"/>
        <w:spacing w:after="160"/>
        <w:jc w:val="center"/>
        <w:rPr>
          <w:rFonts w:ascii="GHEA Grapalat" w:hAnsi="GHEA Grapalat"/>
        </w:rPr>
      </w:pPr>
    </w:p>
    <w:p w14:paraId="1180B300"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15FC1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17EA09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1E46F0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384C1D5" w14:textId="77777777" w:rsidR="00140A36" w:rsidRDefault="00140A36" w:rsidP="00B46D58">
      <w:pPr>
        <w:widowControl w:val="0"/>
        <w:spacing w:after="160"/>
        <w:jc w:val="center"/>
        <w:rPr>
          <w:rFonts w:ascii="GHEA Grapalat" w:hAnsi="GHEA Grapalat"/>
          <w:b/>
        </w:rPr>
      </w:pPr>
    </w:p>
    <w:p w14:paraId="170CAAC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C002FB7"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0E336BC1"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65B990A5"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1AEEF95D"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CE11C15"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2"/>
        <w:t>14</w:t>
      </w:r>
    </w:p>
    <w:p w14:paraId="42FF2D6B"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13"/>
        <w:t>15</w:t>
      </w:r>
    </w:p>
    <w:p w14:paraId="527E28E7"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w:t>
      </w:r>
      <w:proofErr w:type="gramStart"/>
      <w:r w:rsidR="008F7138" w:rsidRPr="00A60FE7">
        <w:rPr>
          <w:rFonts w:ascii="GHEA Grapalat" w:hAnsi="GHEA Grapalat"/>
        </w:rPr>
        <w:t xml:space="preserve">прибыли) </w:t>
      </w:r>
      <w:r w:rsidR="006B2A75" w:rsidRPr="00A60FE7">
        <w:rPr>
          <w:rFonts w:ascii="GHEA Grapalat" w:hAnsi="GHEA Grapalat"/>
        </w:rPr>
        <w:t xml:space="preserve"> </w:t>
      </w:r>
      <w:r w:rsidRPr="009044F1">
        <w:rPr>
          <w:rFonts w:ascii="GHEA Grapalat" w:hAnsi="GHEA Grapalat"/>
        </w:rPr>
        <w:t>и</w:t>
      </w:r>
      <w:proofErr w:type="gramEnd"/>
      <w:r w:rsidRPr="009044F1">
        <w:rPr>
          <w:rFonts w:ascii="GHEA Grapalat" w:hAnsi="GHEA Grapalat"/>
        </w:rPr>
        <w:t xml:space="preserve">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CF40740" w14:textId="77777777" w:rsidR="00E52441" w:rsidRPr="00925DE0" w:rsidRDefault="00E52441" w:rsidP="00E24455">
      <w:pPr>
        <w:widowControl w:val="0"/>
        <w:spacing w:after="160" w:line="360" w:lineRule="auto"/>
        <w:jc w:val="center"/>
        <w:rPr>
          <w:rFonts w:ascii="GHEA Grapalat" w:hAnsi="GHEA Grapalat"/>
          <w:b/>
        </w:rPr>
      </w:pPr>
    </w:p>
    <w:p w14:paraId="48C6FA37"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479F343"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25761EAB"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F834AFB"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AE05640"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7B59B1A2"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3B0092A1"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20061138"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23CF45F2"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61BB1C05"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622ED41D"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398C56BE" w14:textId="77777777" w:rsidR="009C1687" w:rsidRDefault="009C1687">
      <w:pPr>
        <w:rPr>
          <w:rFonts w:ascii="GHEA Grapalat" w:hAnsi="GHEA Grapalat"/>
          <w:b/>
        </w:rPr>
      </w:pPr>
    </w:p>
    <w:p w14:paraId="57E89AAD" w14:textId="77777777" w:rsidR="00107A05" w:rsidRDefault="00107A05">
      <w:pPr>
        <w:rPr>
          <w:rFonts w:ascii="GHEA Grapalat" w:hAnsi="GHEA Grapalat"/>
          <w:b/>
        </w:rPr>
      </w:pPr>
      <w:r>
        <w:rPr>
          <w:rFonts w:ascii="GHEA Grapalat" w:hAnsi="GHEA Grapalat"/>
          <w:b/>
        </w:rPr>
        <w:br w:type="page"/>
      </w:r>
    </w:p>
    <w:p w14:paraId="1182CF05"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24CA312" w14:textId="6219788F"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E07131" w:rsidRPr="00E07131">
        <w:rPr>
          <w:rFonts w:ascii="GHEA Grapalat" w:hAnsi="GHEA Grapalat"/>
          <w:b/>
          <w:sz w:val="24"/>
          <w:szCs w:val="24"/>
        </w:rPr>
        <w:t>на 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w:t>
      </w:r>
      <w:proofErr w:type="gramStart"/>
      <w:r w:rsidRPr="00374F4A">
        <w:rPr>
          <w:rFonts w:ascii="GHEA Grapalat" w:hAnsi="GHEA Grapalat"/>
          <w:b/>
          <w:sz w:val="24"/>
          <w:szCs w:val="24"/>
        </w:rPr>
        <w:t xml:space="preserve">кодом </w:t>
      </w:r>
      <w:r w:rsidR="00F87082" w:rsidRPr="00F87082">
        <w:rPr>
          <w:rFonts w:ascii="GHEA Grapalat" w:hAnsi="GHEA Grapalat"/>
          <w:b/>
          <w:sz w:val="24"/>
          <w:szCs w:val="24"/>
        </w:rPr>
        <w:t xml:space="preserve"> </w:t>
      </w:r>
      <w:r w:rsidR="00F87082" w:rsidRPr="00F87082">
        <w:rPr>
          <w:rFonts w:ascii="GHEA Grapalat" w:hAnsi="GHEA Grapalat"/>
          <w:b/>
        </w:rPr>
        <w:t>ՄԵԾ</w:t>
      </w:r>
      <w:proofErr w:type="gramEnd"/>
      <w:r w:rsidR="00F87082" w:rsidRPr="00F87082">
        <w:rPr>
          <w:rFonts w:ascii="GHEA Grapalat" w:hAnsi="GHEA Grapalat"/>
          <w:b/>
        </w:rPr>
        <w:t>/ԱՌՈՂՋ–ԳՀԾՁԲ-2</w:t>
      </w:r>
      <w:r w:rsidR="00F24059">
        <w:rPr>
          <w:rFonts w:ascii="GHEA Grapalat" w:hAnsi="GHEA Grapalat"/>
          <w:b/>
          <w:lang w:val="hy-AM"/>
        </w:rPr>
        <w:t>6</w:t>
      </w:r>
      <w:r w:rsidR="00F87082" w:rsidRPr="00F87082">
        <w:rPr>
          <w:rFonts w:ascii="GHEA Grapalat" w:hAnsi="GHEA Grapalat"/>
          <w:b/>
        </w:rPr>
        <w:t>/0</w:t>
      </w:r>
      <w:r w:rsidR="00F24059">
        <w:rPr>
          <w:rFonts w:ascii="GHEA Grapalat" w:hAnsi="GHEA Grapalat"/>
          <w:b/>
          <w:lang w:val="hy-AM"/>
        </w:rPr>
        <w:t>2</w:t>
      </w:r>
      <w:r w:rsidR="00F87082" w:rsidRPr="00F87082">
        <w:rPr>
          <w:rFonts w:ascii="GHEA Grapalat" w:hAnsi="GHEA Grapalat" w:cs="Arial"/>
          <w:b/>
          <w:sz w:val="24"/>
          <w:szCs w:val="24"/>
        </w:rPr>
        <w:t xml:space="preserve">     </w:t>
      </w:r>
    </w:p>
    <w:p w14:paraId="3118C27B" w14:textId="77777777" w:rsidR="00B2572B" w:rsidRDefault="00B2572B" w:rsidP="00B46D58">
      <w:pPr>
        <w:widowControl w:val="0"/>
        <w:spacing w:after="120"/>
        <w:jc w:val="center"/>
        <w:rPr>
          <w:rFonts w:ascii="GHEA Grapalat" w:hAnsi="GHEA Grapalat" w:cs="Sylfaen"/>
          <w:b/>
        </w:rPr>
      </w:pPr>
    </w:p>
    <w:p w14:paraId="1DE9B377" w14:textId="77777777" w:rsidR="00D87B1D" w:rsidRPr="00374F4A" w:rsidRDefault="00D87B1D" w:rsidP="00B46D58">
      <w:pPr>
        <w:widowControl w:val="0"/>
        <w:spacing w:after="120"/>
        <w:jc w:val="center"/>
        <w:rPr>
          <w:rFonts w:ascii="GHEA Grapalat" w:hAnsi="GHEA Grapalat" w:cs="Sylfaen"/>
          <w:b/>
        </w:rPr>
      </w:pPr>
    </w:p>
    <w:p w14:paraId="29969A59"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11AC1211"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E07131" w:rsidRPr="00E07131">
        <w:rPr>
          <w:rFonts w:ascii="GHEA Grapalat" w:hAnsi="GHEA Grapalat"/>
          <w:color w:val="auto"/>
          <w:sz w:val="24"/>
          <w:szCs w:val="24"/>
        </w:rPr>
        <w:t>на запрос котировок</w:t>
      </w:r>
    </w:p>
    <w:p w14:paraId="113DBF77" w14:textId="77777777" w:rsidR="00B2572B" w:rsidRPr="00374F4A" w:rsidRDefault="00B2572B" w:rsidP="00B46D58">
      <w:pPr>
        <w:widowControl w:val="0"/>
        <w:spacing w:after="120"/>
        <w:jc w:val="center"/>
        <w:rPr>
          <w:rFonts w:ascii="GHEA Grapalat" w:hAnsi="GHEA Grapalat"/>
        </w:rPr>
      </w:pPr>
    </w:p>
    <w:p w14:paraId="08E6EEEF"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E68EADE"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A07084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3AD5B6DB"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33D4BD56" w14:textId="37A55C55"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87082" w:rsidRPr="00F87082">
        <w:rPr>
          <w:rFonts w:ascii="GHEA Grapalat" w:hAnsi="GHEA Grapalat"/>
          <w:b/>
          <w:sz w:val="20"/>
          <w:szCs w:val="20"/>
        </w:rPr>
        <w:t>ՄԵԾ/ԱՌՈՂՋ–ԳՀԾՁԲ-</w:t>
      </w:r>
      <w:r w:rsidR="00F24059" w:rsidRPr="00F24059">
        <w:rPr>
          <w:rFonts w:ascii="GHEA Grapalat" w:hAnsi="GHEA Grapalat"/>
          <w:b/>
          <w:sz w:val="20"/>
          <w:szCs w:val="20"/>
        </w:rPr>
        <w:t xml:space="preserve">26/02     </w:t>
      </w:r>
    </w:p>
    <w:p w14:paraId="0370548D"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07686391" w14:textId="77777777" w:rsidR="00374F4A" w:rsidRPr="00DA5EA0" w:rsidRDefault="00E07131" w:rsidP="00B46D58">
      <w:pPr>
        <w:spacing w:after="160"/>
        <w:jc w:val="both"/>
        <w:rPr>
          <w:rFonts w:ascii="GHEA Grapalat" w:hAnsi="GHEA Grapalat"/>
        </w:rPr>
      </w:pPr>
      <w:r w:rsidRPr="00E07131">
        <w:rPr>
          <w:rFonts w:ascii="GHEA Grapalat" w:hAnsi="GHEA Grapalat"/>
        </w:rPr>
        <w:t xml:space="preserve">на запрос котировок </w:t>
      </w:r>
      <w:r w:rsidR="00374F4A" w:rsidRPr="00DA5EA0">
        <w:rPr>
          <w:rFonts w:ascii="GHEA Grapalat" w:hAnsi="GHEA Grapalat"/>
        </w:rPr>
        <w:t>и в соответствии с требованиями приглашения подает заявку.</w:t>
      </w:r>
    </w:p>
    <w:p w14:paraId="4AC069F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2AD52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E453C7F"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12EBA5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8AF6C28" w14:textId="77777777" w:rsidR="000612B9" w:rsidRDefault="000612B9" w:rsidP="00B46D58">
      <w:pPr>
        <w:jc w:val="both"/>
        <w:rPr>
          <w:rFonts w:ascii="GHEA Grapalat" w:hAnsi="GHEA Grapalat"/>
        </w:rPr>
      </w:pPr>
    </w:p>
    <w:p w14:paraId="1CD4F82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313FA2F1"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15ABDAE" w14:textId="77777777" w:rsidR="000612B9" w:rsidRDefault="000612B9" w:rsidP="00B46D58">
      <w:pPr>
        <w:jc w:val="both"/>
        <w:rPr>
          <w:rFonts w:ascii="GHEA Grapalat" w:hAnsi="GHEA Grapalat"/>
        </w:rPr>
      </w:pPr>
    </w:p>
    <w:p w14:paraId="412BBD03"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FEFF38"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291ED18" w14:textId="77777777" w:rsidR="00B138F3" w:rsidRDefault="00B138F3" w:rsidP="00B46D58">
      <w:pPr>
        <w:jc w:val="both"/>
        <w:rPr>
          <w:rFonts w:ascii="GHEA Grapalat" w:hAnsi="GHEA Grapalat"/>
        </w:rPr>
      </w:pPr>
    </w:p>
    <w:p w14:paraId="1341A530"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86AD264"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51629C3" w14:textId="77777777" w:rsidR="00B138F3" w:rsidRDefault="00B138F3" w:rsidP="00F96993">
      <w:pPr>
        <w:jc w:val="both"/>
        <w:rPr>
          <w:rFonts w:ascii="GHEA Grapalat" w:hAnsi="GHEA Grapalat"/>
        </w:rPr>
      </w:pPr>
    </w:p>
    <w:p w14:paraId="0E4CD2BE"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43D7FA4"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6568E65" w14:textId="77777777" w:rsidR="00B16483" w:rsidRDefault="00B16483" w:rsidP="00F96993">
      <w:pPr>
        <w:jc w:val="both"/>
        <w:rPr>
          <w:rFonts w:ascii="GHEA Grapalat" w:hAnsi="GHEA Grapalat"/>
          <w:sz w:val="18"/>
          <w:szCs w:val="18"/>
        </w:rPr>
      </w:pPr>
    </w:p>
    <w:p w14:paraId="31A18E09"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DD2C4D7"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9D63037" w14:textId="77777777" w:rsidR="00B16483" w:rsidRPr="00D3436F" w:rsidRDefault="00B16483" w:rsidP="00B16483">
      <w:pPr>
        <w:tabs>
          <w:tab w:val="left" w:pos="7371"/>
        </w:tabs>
        <w:spacing w:after="160"/>
        <w:ind w:left="3544" w:firstLine="3"/>
        <w:jc w:val="both"/>
        <w:rPr>
          <w:rFonts w:ascii="GHEA Grapalat" w:hAnsi="GHEA Grapalat"/>
          <w:sz w:val="16"/>
        </w:rPr>
      </w:pPr>
    </w:p>
    <w:p w14:paraId="69048C17" w14:textId="77777777" w:rsidR="00B0401C" w:rsidRDefault="00B0401C" w:rsidP="00B46D58">
      <w:pPr>
        <w:widowControl w:val="0"/>
        <w:jc w:val="both"/>
        <w:rPr>
          <w:rFonts w:ascii="GHEA Grapalat" w:hAnsi="GHEA Grapalat"/>
        </w:rPr>
      </w:pPr>
    </w:p>
    <w:p w14:paraId="6E7F2D96" w14:textId="77777777" w:rsidR="00B0401C" w:rsidRDefault="00B0401C" w:rsidP="00B46D58">
      <w:pPr>
        <w:widowControl w:val="0"/>
        <w:jc w:val="both"/>
        <w:rPr>
          <w:rFonts w:ascii="GHEA Grapalat" w:hAnsi="GHEA Grapalat"/>
        </w:rPr>
      </w:pPr>
    </w:p>
    <w:p w14:paraId="2004CE87" w14:textId="77777777" w:rsidR="00B0401C" w:rsidRDefault="00B0401C" w:rsidP="00B46D58">
      <w:pPr>
        <w:widowControl w:val="0"/>
        <w:jc w:val="both"/>
        <w:rPr>
          <w:rFonts w:ascii="GHEA Grapalat" w:hAnsi="GHEA Grapalat"/>
        </w:rPr>
      </w:pPr>
    </w:p>
    <w:p w14:paraId="7373CE68" w14:textId="77777777" w:rsidR="00B0401C" w:rsidRDefault="00B0401C" w:rsidP="00B46D58">
      <w:pPr>
        <w:widowControl w:val="0"/>
        <w:jc w:val="both"/>
        <w:rPr>
          <w:rFonts w:ascii="GHEA Grapalat" w:hAnsi="GHEA Grapalat"/>
        </w:rPr>
      </w:pPr>
    </w:p>
    <w:p w14:paraId="3CC262EB"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14:paraId="0859A405"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14:paraId="71F614B4" w14:textId="77777777" w:rsidR="00D87B1D" w:rsidRDefault="00D87B1D" w:rsidP="00B46D58">
      <w:pPr>
        <w:widowControl w:val="0"/>
        <w:spacing w:after="120"/>
        <w:ind w:left="2835"/>
        <w:jc w:val="both"/>
        <w:rPr>
          <w:rFonts w:ascii="GHEA Grapalat" w:hAnsi="GHEA Grapalat"/>
          <w:sz w:val="16"/>
        </w:rPr>
      </w:pPr>
    </w:p>
    <w:p w14:paraId="088522C6" w14:textId="77777777" w:rsidR="00833D4F" w:rsidRPr="006B1EBA" w:rsidRDefault="009917C0" w:rsidP="00833D4F">
      <w:pPr>
        <w:ind w:firstLine="709"/>
        <w:rPr>
          <w:rFonts w:ascii="GHEA Grapalat" w:hAnsi="GHEA Grapalat"/>
          <w:sz w:val="20"/>
        </w:rPr>
      </w:pPr>
      <w:r w:rsidRPr="001E7AA5">
        <w:rPr>
          <w:rFonts w:ascii="GHEA Grapalat" w:hAnsi="GHEA Grapalat" w:cs="Arial"/>
          <w:sz w:val="20"/>
          <w:szCs w:val="20"/>
        </w:rPr>
        <w:t>1</w:t>
      </w:r>
      <w:r w:rsidR="00833D4F" w:rsidRPr="006B1EBA">
        <w:rPr>
          <w:rFonts w:ascii="GHEA Grapalat" w:hAnsi="GHEA Grapalat" w:cs="Arial"/>
          <w:sz w:val="20"/>
          <w:szCs w:val="20"/>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6B1EBA">
        <w:rPr>
          <w:rFonts w:ascii="GHEA Grapalat" w:hAnsi="GHEA Grapalat"/>
          <w:sz w:val="20"/>
          <w:u w:val="single"/>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7693B043"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1ADDEC3C" w14:textId="77777777" w:rsidR="00833D4F" w:rsidRPr="006B1EBA" w:rsidRDefault="00833D4F" w:rsidP="00833D4F">
      <w:pPr>
        <w:rPr>
          <w:rFonts w:ascii="GHEA Grapalat" w:hAnsi="GHEA Grapalat"/>
          <w:i/>
          <w:sz w:val="16"/>
          <w:vertAlign w:val="superscript"/>
        </w:rPr>
      </w:pPr>
    </w:p>
    <w:p w14:paraId="4EBC70DE" w14:textId="16346EB9"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6B1EBA">
        <w:rPr>
          <w:rFonts w:ascii="GHEA Grapalat" w:hAnsi="GHEA Grapalat" w:cs="Arial"/>
          <w:sz w:val="20"/>
          <w:szCs w:val="20"/>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6B1EBA">
        <w:rPr>
          <w:rFonts w:ascii="GHEA Grapalat" w:hAnsi="GHEA Grapalat"/>
          <w:color w:val="000000" w:themeColor="text1"/>
        </w:rPr>
        <w:t xml:space="preserve"> </w:t>
      </w:r>
      <w:r w:rsidRPr="001E7AA5">
        <w:rPr>
          <w:rFonts w:ascii="GHEA Grapalat" w:hAnsi="GHEA Grapalat"/>
          <w:color w:val="000000" w:themeColor="text1"/>
          <w:spacing w:val="-4"/>
        </w:rPr>
        <w:t>права</w:t>
      </w:r>
      <w:r w:rsidRPr="006B1EBA">
        <w:rPr>
          <w:rFonts w:ascii="GHEA Grapalat" w:hAnsi="GHEA Grapalat"/>
          <w:color w:val="000000" w:themeColor="text1"/>
          <w:spacing w:val="-4"/>
        </w:rPr>
        <w:t xml:space="preserve"> </w:t>
      </w:r>
      <w:r w:rsidRPr="001E7AA5">
        <w:rPr>
          <w:rFonts w:ascii="GHEA Grapalat" w:hAnsi="GHEA Grapalat"/>
          <w:color w:val="000000" w:themeColor="text1"/>
          <w:spacing w:val="-4"/>
        </w:rPr>
        <w:t>участия</w:t>
      </w:r>
      <w:r w:rsidRPr="006B1EBA">
        <w:rPr>
          <w:rFonts w:ascii="GHEA Grapalat" w:hAnsi="GHEA Grapalat"/>
          <w:color w:val="000000" w:themeColor="text1"/>
        </w:rPr>
        <w:t xml:space="preserve"> </w:t>
      </w:r>
      <w:r w:rsidRPr="001E7AA5">
        <w:rPr>
          <w:rFonts w:ascii="GHEA Grapalat" w:hAnsi="GHEA Grapalat"/>
          <w:color w:val="000000" w:themeColor="text1"/>
          <w:spacing w:val="-4"/>
        </w:rPr>
        <w:t>установленным</w:t>
      </w:r>
      <w:r w:rsidRPr="006B1EBA">
        <w:rPr>
          <w:rFonts w:ascii="GHEA Grapalat" w:hAnsi="GHEA Grapalat"/>
          <w:color w:val="000000" w:themeColor="text1"/>
          <w:spacing w:val="-4"/>
        </w:rPr>
        <w:t xml:space="preserve"> </w:t>
      </w:r>
      <w:r w:rsidRPr="001E7AA5">
        <w:rPr>
          <w:rFonts w:ascii="GHEA Grapalat" w:hAnsi="GHEA Grapalat"/>
          <w:color w:val="000000" w:themeColor="text1"/>
          <w:spacing w:val="-4"/>
        </w:rPr>
        <w:t xml:space="preserve">приглашением на </w:t>
      </w:r>
      <w:r w:rsidR="00E07131" w:rsidRPr="00E07131">
        <w:rPr>
          <w:rFonts w:ascii="GHEA Grapalat" w:hAnsi="GHEA Grapalat"/>
          <w:spacing w:val="-4"/>
        </w:rPr>
        <w:t xml:space="preserve">на запрос котировок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6B1EBA">
        <w:rPr>
          <w:rFonts w:ascii="GHEA Grapalat" w:hAnsi="GHEA Grapalat"/>
          <w:color w:val="000000" w:themeColor="text1"/>
        </w:rPr>
        <w:t xml:space="preserve"> </w:t>
      </w:r>
      <w:r w:rsidR="00F87082" w:rsidRPr="00F87082">
        <w:rPr>
          <w:rFonts w:ascii="GHEA Grapalat" w:hAnsi="GHEA Grapalat"/>
          <w:b/>
          <w:sz w:val="20"/>
          <w:szCs w:val="20"/>
        </w:rPr>
        <w:t>ՄԵԾ/ԱՌՈՂՋ–ԳՀԾՁԲ-</w:t>
      </w:r>
      <w:r w:rsidR="00F24059" w:rsidRPr="00F24059">
        <w:rPr>
          <w:rFonts w:ascii="GHEA Grapalat" w:hAnsi="GHEA Grapalat"/>
          <w:b/>
          <w:sz w:val="20"/>
          <w:szCs w:val="20"/>
        </w:rPr>
        <w:t xml:space="preserve">26/02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6B1EBA">
        <w:rPr>
          <w:rFonts w:ascii="GHEA Grapalat" w:hAnsi="GHEA Grapalat"/>
          <w:sz w:val="20"/>
          <w:u w:val="single"/>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2E42E1E5" w14:textId="77777777" w:rsidR="00833D4F" w:rsidRPr="001E7AA5" w:rsidRDefault="00833D4F" w:rsidP="00833D4F">
      <w:pPr>
        <w:tabs>
          <w:tab w:val="left" w:pos="6450"/>
        </w:tabs>
        <w:rPr>
          <w:rFonts w:ascii="GHEA Grapalat" w:hAnsi="GHEA Grapalat"/>
          <w:sz w:val="16"/>
        </w:rPr>
      </w:pPr>
      <w:r w:rsidRPr="006B1EBA">
        <w:rPr>
          <w:rFonts w:ascii="GHEA Grapalat" w:hAnsi="GHEA Grapalat" w:cs="Sylfaen"/>
          <w:sz w:val="20"/>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6B1EBA">
        <w:rPr>
          <w:rFonts w:ascii="GHEA Grapalat" w:hAnsi="GHEA Grapalat" w:cs="Sylfaen"/>
          <w:sz w:val="20"/>
        </w:rPr>
        <w:t xml:space="preserve"> </w:t>
      </w:r>
      <w:r w:rsidRPr="001E7AA5">
        <w:rPr>
          <w:rFonts w:ascii="GHEA Grapalat" w:hAnsi="GHEA Grapalat"/>
          <w:sz w:val="16"/>
        </w:rPr>
        <w:t>наименование участника</w:t>
      </w:r>
    </w:p>
    <w:p w14:paraId="56E0E196"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w:t>
      </w:r>
      <w:proofErr w:type="gramStart"/>
      <w:r w:rsidRPr="006F3CBD">
        <w:rPr>
          <w:rFonts w:ascii="GHEA Grapalat" w:hAnsi="GHEA Grapalat"/>
          <w:color w:val="000000" w:themeColor="text1"/>
        </w:rPr>
        <w:t xml:space="preserve">квалификаци </w:t>
      </w:r>
      <w:r w:rsidR="00EF3DB6">
        <w:rPr>
          <w:rFonts w:ascii="GHEA Grapalat" w:hAnsi="GHEA Grapalat"/>
          <w:color w:val="000000" w:themeColor="text1"/>
        </w:rPr>
        <w:t>,</w:t>
      </w:r>
      <w:proofErr w:type="gramEnd"/>
    </w:p>
    <w:p w14:paraId="0C3B17B4" w14:textId="35B4E7E2" w:rsidR="006B3E56" w:rsidRPr="006F3CBD" w:rsidRDefault="006F3CBD" w:rsidP="00E07131">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w:t>
      </w:r>
      <w:r w:rsidR="00E07131" w:rsidRPr="00E07131">
        <w:rPr>
          <w:rFonts w:ascii="GHEA Grapalat" w:hAnsi="GHEA Grapalat"/>
        </w:rPr>
        <w:t xml:space="preserve">на запрос котировок </w:t>
      </w:r>
      <w:r w:rsidR="006B3E56" w:rsidRPr="006F3CBD">
        <w:rPr>
          <w:rFonts w:ascii="GHEA Grapalat" w:hAnsi="GHEA Grapalat"/>
        </w:rPr>
        <w:t xml:space="preserve">под кодом </w:t>
      </w:r>
      <w:r w:rsidR="00F87082" w:rsidRPr="00F87082">
        <w:rPr>
          <w:rFonts w:ascii="GHEA Grapalat" w:hAnsi="GHEA Grapalat"/>
          <w:b/>
          <w:sz w:val="20"/>
          <w:szCs w:val="20"/>
        </w:rPr>
        <w:t>ՄԵԾ/ԱՌՈՂՋ–ԳՀԾՁԲ-</w:t>
      </w:r>
      <w:r w:rsidR="00F24059" w:rsidRPr="00F24059">
        <w:rPr>
          <w:rFonts w:ascii="GHEA Grapalat" w:hAnsi="GHEA Grapalat"/>
          <w:b/>
          <w:sz w:val="20"/>
          <w:szCs w:val="20"/>
        </w:rPr>
        <w:t xml:space="preserve">26/02     </w:t>
      </w:r>
    </w:p>
    <w:p w14:paraId="5209108F"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40CD1252"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16449B80"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10E2A75"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77FA3BE"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6B996AC"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8D63EFE"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5E3B6F83" w14:textId="77777777" w:rsidR="006B3E56" w:rsidRDefault="006B3E56" w:rsidP="00B46D58">
      <w:pPr>
        <w:widowControl w:val="0"/>
        <w:spacing w:after="160"/>
        <w:jc w:val="both"/>
        <w:rPr>
          <w:ins w:id="2"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931DB3E"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78B4AD84"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4671928B" w14:textId="77777777" w:rsidR="00B0401C" w:rsidDel="007906A2" w:rsidRDefault="00503980" w:rsidP="00B0401C">
      <w:pPr>
        <w:widowControl w:val="0"/>
        <w:tabs>
          <w:tab w:val="left" w:pos="1134"/>
        </w:tabs>
        <w:spacing w:after="160"/>
        <w:jc w:val="both"/>
        <w:rPr>
          <w:del w:id="3"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14"/>
        <w:t>**</w:t>
      </w:r>
      <w:r>
        <w:rPr>
          <w:rFonts w:ascii="GHEA Grapalat" w:hAnsi="GHEA Grapalat"/>
          <w:sz w:val="32"/>
          <w:szCs w:val="32"/>
        </w:rPr>
        <w:t xml:space="preserve"> .</w:t>
      </w:r>
      <w:r w:rsidR="006B3E56" w:rsidRPr="00503980">
        <w:rPr>
          <w:rFonts w:ascii="GHEA Grapalat" w:hAnsi="GHEA Grapalat"/>
          <w:sz w:val="32"/>
          <w:szCs w:val="32"/>
        </w:rPr>
        <w:t xml:space="preserve"> </w:t>
      </w:r>
    </w:p>
    <w:p w14:paraId="0E0FC66D" w14:textId="77777777" w:rsidR="006B3E56" w:rsidRPr="00770B03" w:rsidRDefault="006B3E56" w:rsidP="00B46D58">
      <w:pPr>
        <w:tabs>
          <w:tab w:val="left" w:pos="7371"/>
        </w:tabs>
        <w:spacing w:after="160"/>
        <w:ind w:left="3544" w:firstLine="3"/>
        <w:jc w:val="both"/>
        <w:rPr>
          <w:rFonts w:ascii="GHEA Grapalat" w:hAnsi="GHEA Grapalat"/>
          <w:sz w:val="16"/>
        </w:rPr>
      </w:pPr>
    </w:p>
    <w:p w14:paraId="0E3BF49B"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D2389D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76BEB66"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2329048"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14:paraId="38D5E709" w14:textId="77777777" w:rsidR="00652A78" w:rsidRDefault="00123294">
      <w:pPr>
        <w:rPr>
          <w:ins w:id="4" w:author="Inesa Kocharyan" w:date="2021-09-01T14:04:00Z"/>
          <w:rFonts w:ascii="GHEA Grapalat" w:hAnsi="GHEA Grapalat"/>
          <w:b/>
        </w:rPr>
      </w:pPr>
      <w:r>
        <w:rPr>
          <w:rFonts w:ascii="GHEA Grapalat" w:hAnsi="GHEA Grapalat"/>
          <w:b/>
        </w:rPr>
        <w:br w:type="page"/>
      </w:r>
    </w:p>
    <w:p w14:paraId="010D05B0"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6B9FD400"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w:t>
      </w:r>
      <w:r w:rsidR="00E07131" w:rsidRPr="00E07131">
        <w:rPr>
          <w:rFonts w:ascii="GHEA Grapalat" w:hAnsi="GHEA Grapalat"/>
          <w:b/>
        </w:rPr>
        <w:t>на запрос котировок</w:t>
      </w:r>
    </w:p>
    <w:p w14:paraId="6D950480" w14:textId="530DD5B6"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F87082" w:rsidRPr="00F87082">
        <w:rPr>
          <w:rFonts w:ascii="GHEA Grapalat" w:hAnsi="GHEA Grapalat"/>
          <w:b/>
        </w:rPr>
        <w:t>ՄԵԾ/ԱՌՈՂՋ–ԳՀԾՁԲ-</w:t>
      </w:r>
      <w:r w:rsidR="00F24059" w:rsidRPr="00F24059">
        <w:rPr>
          <w:rFonts w:ascii="GHEA Grapalat" w:hAnsi="GHEA Grapalat"/>
          <w:b/>
        </w:rPr>
        <w:t xml:space="preserve">26/02     </w:t>
      </w:r>
    </w:p>
    <w:p w14:paraId="08DA9BAA" w14:textId="77777777" w:rsidR="00123294" w:rsidRDefault="00123294" w:rsidP="00B46D58">
      <w:pPr>
        <w:rPr>
          <w:rFonts w:ascii="GHEA Grapalat" w:hAnsi="GHEA Grapalat"/>
          <w:b/>
        </w:rPr>
      </w:pPr>
    </w:p>
    <w:p w14:paraId="4592714B" w14:textId="77777777" w:rsidR="00B048B2" w:rsidRDefault="00B048B2" w:rsidP="00B46D58">
      <w:pPr>
        <w:rPr>
          <w:rFonts w:ascii="GHEA Grapalat" w:hAnsi="GHEA Grapalat"/>
          <w:b/>
        </w:rPr>
      </w:pPr>
    </w:p>
    <w:p w14:paraId="1E112E5A"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142BFFF3"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7706CB2A" w14:textId="77777777" w:rsidR="00A9306E" w:rsidRPr="00ED3A13" w:rsidRDefault="00A9306E" w:rsidP="00A9306E">
      <w:pPr>
        <w:ind w:left="360" w:hanging="360"/>
        <w:jc w:val="center"/>
        <w:rPr>
          <w:rFonts w:ascii="GHEA Grapalat" w:eastAsia="GHEA Grapalat" w:hAnsi="GHEA Grapalat" w:cs="GHEA Grapalat"/>
          <w:b/>
        </w:rPr>
      </w:pPr>
    </w:p>
    <w:p w14:paraId="5AAD0BCF"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BAAE04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5B2AC7E1" w14:textId="77777777" w:rsidTr="00F32DDC">
        <w:tc>
          <w:tcPr>
            <w:tcW w:w="2836" w:type="dxa"/>
            <w:shd w:val="clear" w:color="auto" w:fill="D9E2F3"/>
            <w:vAlign w:val="center"/>
          </w:tcPr>
          <w:p w14:paraId="256B336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CA0AD7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8B5BDC" w14:textId="77777777" w:rsidTr="00F32DDC">
        <w:tc>
          <w:tcPr>
            <w:tcW w:w="2836" w:type="dxa"/>
            <w:shd w:val="clear" w:color="auto" w:fill="D9E2F3"/>
            <w:vAlign w:val="center"/>
          </w:tcPr>
          <w:p w14:paraId="1342D7E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662B37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12A5D2" w14:textId="77777777" w:rsidTr="00F32DDC">
        <w:tc>
          <w:tcPr>
            <w:tcW w:w="2836" w:type="dxa"/>
            <w:shd w:val="clear" w:color="auto" w:fill="D9E2F3"/>
            <w:vAlign w:val="center"/>
          </w:tcPr>
          <w:p w14:paraId="644FBD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235C6A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28B60A" w14:textId="77777777" w:rsidTr="00F32DDC">
        <w:tc>
          <w:tcPr>
            <w:tcW w:w="2836" w:type="dxa"/>
            <w:shd w:val="clear" w:color="auto" w:fill="D9E2F3"/>
            <w:vAlign w:val="center"/>
          </w:tcPr>
          <w:p w14:paraId="1A70492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0B2105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9F93F25" w14:textId="77777777" w:rsidTr="00F32DDC">
        <w:tc>
          <w:tcPr>
            <w:tcW w:w="2836" w:type="dxa"/>
            <w:shd w:val="clear" w:color="auto" w:fill="D9E2F3"/>
            <w:vAlign w:val="center"/>
          </w:tcPr>
          <w:p w14:paraId="76DC637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7FE0B12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5C5E19" w14:textId="77777777" w:rsidTr="00F32DDC">
        <w:tc>
          <w:tcPr>
            <w:tcW w:w="2836" w:type="dxa"/>
            <w:shd w:val="clear" w:color="auto" w:fill="D9E2F3"/>
            <w:vAlign w:val="center"/>
          </w:tcPr>
          <w:p w14:paraId="19F852C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8C31B8"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3E285690" w14:textId="77777777" w:rsidTr="00F32DDC">
        <w:tc>
          <w:tcPr>
            <w:tcW w:w="2836" w:type="dxa"/>
            <w:shd w:val="clear" w:color="auto" w:fill="D9E2F3"/>
            <w:vAlign w:val="center"/>
          </w:tcPr>
          <w:p w14:paraId="1192C166"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6121123"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C8DACE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C903264" w14:textId="77777777" w:rsidTr="00F32DDC">
        <w:tc>
          <w:tcPr>
            <w:tcW w:w="2835" w:type="dxa"/>
            <w:shd w:val="clear" w:color="auto" w:fill="D9E2F3"/>
            <w:vAlign w:val="center"/>
          </w:tcPr>
          <w:p w14:paraId="522EE48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C02A56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27DD62" w14:textId="77777777" w:rsidTr="00F32DDC">
        <w:trPr>
          <w:trHeight w:val="1487"/>
        </w:trPr>
        <w:tc>
          <w:tcPr>
            <w:tcW w:w="2835" w:type="dxa"/>
            <w:shd w:val="clear" w:color="auto" w:fill="D9E2F3"/>
            <w:vAlign w:val="center"/>
          </w:tcPr>
          <w:p w14:paraId="02E9F56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647755EA" w14:textId="77777777" w:rsidR="00A9306E" w:rsidRPr="00FD1EE4" w:rsidRDefault="00A9306E" w:rsidP="00F32DDC">
            <w:pPr>
              <w:spacing w:before="240" w:after="240"/>
              <w:rPr>
                <w:rFonts w:ascii="GHEA Grapalat" w:eastAsia="GHEA Grapalat" w:hAnsi="GHEA Grapalat" w:cs="GHEA Grapalat"/>
              </w:rPr>
            </w:pPr>
          </w:p>
        </w:tc>
      </w:tr>
    </w:tbl>
    <w:p w14:paraId="0164CE4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7FF1FF5" w14:textId="77777777" w:rsidTr="00F32DDC">
        <w:tc>
          <w:tcPr>
            <w:tcW w:w="2835" w:type="dxa"/>
            <w:shd w:val="clear" w:color="auto" w:fill="D9E2F3"/>
            <w:vAlign w:val="center"/>
          </w:tcPr>
          <w:p w14:paraId="134911F8"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75430AB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37A8B4" w14:textId="77777777" w:rsidTr="00F32DDC">
        <w:tc>
          <w:tcPr>
            <w:tcW w:w="2835" w:type="dxa"/>
            <w:shd w:val="clear" w:color="auto" w:fill="D9E2F3"/>
            <w:vAlign w:val="center"/>
          </w:tcPr>
          <w:p w14:paraId="0179B37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4E70F0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2F4A9B" w14:textId="77777777" w:rsidTr="00F32DDC">
        <w:tc>
          <w:tcPr>
            <w:tcW w:w="2835" w:type="dxa"/>
            <w:shd w:val="clear" w:color="auto" w:fill="D9E2F3"/>
            <w:vAlign w:val="center"/>
          </w:tcPr>
          <w:p w14:paraId="354FD2B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253F6C8" w14:textId="77777777" w:rsidR="00A9306E" w:rsidRPr="00FD1EE4" w:rsidRDefault="00A9306E" w:rsidP="00F32DDC">
            <w:pPr>
              <w:spacing w:before="240" w:after="240"/>
              <w:rPr>
                <w:rFonts w:ascii="GHEA Grapalat" w:eastAsia="GHEA Grapalat" w:hAnsi="GHEA Grapalat" w:cs="GHEA Grapalat"/>
              </w:rPr>
            </w:pPr>
          </w:p>
        </w:tc>
      </w:tr>
    </w:tbl>
    <w:p w14:paraId="034E0CB4" w14:textId="77777777" w:rsidR="00A9306E" w:rsidRPr="00FD1EE4" w:rsidRDefault="00A9306E" w:rsidP="00A9306E">
      <w:pPr>
        <w:rPr>
          <w:rFonts w:ascii="GHEA Grapalat" w:eastAsia="GHEA Grapalat" w:hAnsi="GHEA Grapalat" w:cs="GHEA Grapalat"/>
        </w:rPr>
      </w:pPr>
    </w:p>
    <w:p w14:paraId="644A1A8C"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09E95FCE"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590D1E60"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C170EB3" w14:textId="77777777" w:rsidTr="00F32DDC">
        <w:tc>
          <w:tcPr>
            <w:tcW w:w="2835" w:type="dxa"/>
            <w:shd w:val="clear" w:color="auto" w:fill="D9E2F3"/>
            <w:vAlign w:val="center"/>
          </w:tcPr>
          <w:p w14:paraId="6753401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FCE65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1059A3" w14:textId="77777777" w:rsidTr="00F32DDC">
        <w:tc>
          <w:tcPr>
            <w:tcW w:w="2835" w:type="dxa"/>
            <w:shd w:val="clear" w:color="auto" w:fill="D9E2F3"/>
            <w:vAlign w:val="center"/>
          </w:tcPr>
          <w:p w14:paraId="0B9BB0B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ED7EF9D" w14:textId="77777777" w:rsidR="00A9306E" w:rsidRPr="00FD1EE4" w:rsidRDefault="00A9306E" w:rsidP="00F32DDC">
            <w:pPr>
              <w:spacing w:before="240" w:after="240"/>
              <w:rPr>
                <w:rFonts w:ascii="GHEA Grapalat" w:eastAsia="GHEA Grapalat" w:hAnsi="GHEA Grapalat" w:cs="GHEA Grapalat"/>
              </w:rPr>
            </w:pPr>
          </w:p>
        </w:tc>
      </w:tr>
    </w:tbl>
    <w:p w14:paraId="274BA8F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9A884A5" w14:textId="77777777" w:rsidTr="00F32DDC">
        <w:tc>
          <w:tcPr>
            <w:tcW w:w="2835" w:type="dxa"/>
            <w:shd w:val="clear" w:color="auto" w:fill="D9E2F3"/>
            <w:vAlign w:val="center"/>
          </w:tcPr>
          <w:p w14:paraId="1C9D00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E2C6E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69E032A" w14:textId="77777777" w:rsidTr="00F32DDC">
        <w:tc>
          <w:tcPr>
            <w:tcW w:w="2835" w:type="dxa"/>
            <w:shd w:val="clear" w:color="auto" w:fill="D9E2F3"/>
            <w:vAlign w:val="center"/>
          </w:tcPr>
          <w:p w14:paraId="70F55BC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0FCF813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226F48" w14:textId="77777777" w:rsidTr="00F32DDC">
        <w:tc>
          <w:tcPr>
            <w:tcW w:w="2835" w:type="dxa"/>
            <w:shd w:val="clear" w:color="auto" w:fill="D9E2F3"/>
            <w:vAlign w:val="center"/>
          </w:tcPr>
          <w:p w14:paraId="16EC1B5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AE235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9FBE30" w14:textId="77777777" w:rsidTr="00F32DDC">
        <w:tc>
          <w:tcPr>
            <w:tcW w:w="2835" w:type="dxa"/>
            <w:shd w:val="clear" w:color="auto" w:fill="D9E2F3"/>
            <w:vAlign w:val="center"/>
          </w:tcPr>
          <w:p w14:paraId="6B14077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A6FC9D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4D6CCA" w14:textId="77777777" w:rsidTr="00F32DDC">
        <w:tc>
          <w:tcPr>
            <w:tcW w:w="2835" w:type="dxa"/>
            <w:shd w:val="clear" w:color="auto" w:fill="D9E2F3"/>
            <w:vAlign w:val="center"/>
          </w:tcPr>
          <w:p w14:paraId="644FF30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A2A56B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C0C8189" w14:textId="77777777" w:rsidTr="00F32DDC">
        <w:trPr>
          <w:trHeight w:val="1361"/>
        </w:trPr>
        <w:tc>
          <w:tcPr>
            <w:tcW w:w="2835" w:type="dxa"/>
            <w:shd w:val="clear" w:color="auto" w:fill="D9E2F3"/>
            <w:vAlign w:val="center"/>
          </w:tcPr>
          <w:p w14:paraId="3653781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B32199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B0DE3C1" w14:textId="77777777" w:rsidTr="00F32DDC">
        <w:tc>
          <w:tcPr>
            <w:tcW w:w="2835" w:type="dxa"/>
            <w:shd w:val="clear" w:color="auto" w:fill="D9E2F3"/>
            <w:vAlign w:val="center"/>
          </w:tcPr>
          <w:p w14:paraId="56D229C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7999C4C" w14:textId="77777777" w:rsidR="00A9306E" w:rsidRPr="00FD1EE4" w:rsidRDefault="00A9306E" w:rsidP="00F32DDC">
            <w:pPr>
              <w:spacing w:before="240" w:after="240"/>
              <w:rPr>
                <w:rFonts w:ascii="GHEA Grapalat" w:eastAsia="GHEA Grapalat" w:hAnsi="GHEA Grapalat" w:cs="GHEA Grapalat"/>
              </w:rPr>
            </w:pPr>
          </w:p>
        </w:tc>
      </w:tr>
    </w:tbl>
    <w:p w14:paraId="1EE73C48"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27BD3A8B" w14:textId="77777777" w:rsidTr="00F32DDC">
        <w:tc>
          <w:tcPr>
            <w:tcW w:w="2836" w:type="dxa"/>
            <w:shd w:val="clear" w:color="auto" w:fill="D9E2F3"/>
            <w:vAlign w:val="center"/>
          </w:tcPr>
          <w:p w14:paraId="28004F7A"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2EF5D37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2A651E" w14:textId="77777777" w:rsidTr="00F32DDC">
        <w:tc>
          <w:tcPr>
            <w:tcW w:w="2836" w:type="dxa"/>
            <w:shd w:val="clear" w:color="auto" w:fill="D9E2F3"/>
            <w:vAlign w:val="center"/>
          </w:tcPr>
          <w:p w14:paraId="217BAB95"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07238BD"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8F77AAF"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A75E5B2"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7F9C789"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468C5D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F1C0EFB" w14:textId="77777777" w:rsidTr="00F32DDC">
        <w:tc>
          <w:tcPr>
            <w:tcW w:w="2837" w:type="dxa"/>
            <w:shd w:val="clear" w:color="auto" w:fill="D9E2F3"/>
            <w:vAlign w:val="center"/>
          </w:tcPr>
          <w:p w14:paraId="027B62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288A48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81893F8" w14:textId="77777777" w:rsidTr="00F32DDC">
        <w:tc>
          <w:tcPr>
            <w:tcW w:w="2837" w:type="dxa"/>
            <w:shd w:val="clear" w:color="auto" w:fill="D9E2F3"/>
            <w:vAlign w:val="center"/>
          </w:tcPr>
          <w:p w14:paraId="5277986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11EDD3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E65A556" w14:textId="77777777" w:rsidTr="00F32DDC">
        <w:tc>
          <w:tcPr>
            <w:tcW w:w="2837" w:type="dxa"/>
            <w:shd w:val="clear" w:color="auto" w:fill="D9E2F3"/>
            <w:vAlign w:val="center"/>
          </w:tcPr>
          <w:p w14:paraId="51F14B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30EBBA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7D28DE" w14:textId="77777777" w:rsidTr="00F32DDC">
        <w:tc>
          <w:tcPr>
            <w:tcW w:w="2837" w:type="dxa"/>
            <w:shd w:val="clear" w:color="auto" w:fill="D9E2F3"/>
            <w:vAlign w:val="center"/>
          </w:tcPr>
          <w:p w14:paraId="7C84C54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C924537"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275F677"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7695AD3A"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F06564A" w14:textId="77777777" w:rsidTr="00F32DDC">
        <w:tc>
          <w:tcPr>
            <w:tcW w:w="2837" w:type="dxa"/>
            <w:shd w:val="clear" w:color="auto" w:fill="D9E2F3"/>
            <w:vAlign w:val="center"/>
          </w:tcPr>
          <w:p w14:paraId="67238F71"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A42C82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F2685B" w14:textId="77777777" w:rsidTr="00F32DDC">
        <w:tc>
          <w:tcPr>
            <w:tcW w:w="2837" w:type="dxa"/>
            <w:shd w:val="clear" w:color="auto" w:fill="D9E2F3"/>
            <w:vAlign w:val="center"/>
          </w:tcPr>
          <w:p w14:paraId="41293CF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614684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6FBA7F" w14:textId="77777777" w:rsidTr="00F32DDC">
        <w:tc>
          <w:tcPr>
            <w:tcW w:w="2837" w:type="dxa"/>
            <w:shd w:val="clear" w:color="auto" w:fill="D9E2F3"/>
            <w:vAlign w:val="center"/>
          </w:tcPr>
          <w:p w14:paraId="699A33B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BBFBA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CCBF56" w14:textId="77777777" w:rsidTr="00F32DDC">
        <w:tc>
          <w:tcPr>
            <w:tcW w:w="2837" w:type="dxa"/>
            <w:shd w:val="clear" w:color="auto" w:fill="D9E2F3"/>
            <w:vAlign w:val="center"/>
          </w:tcPr>
          <w:p w14:paraId="0A5285A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ADE70F9"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2A0CC5C"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42D51EE2"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050E9960"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C1EA01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5D1BE5F1" w14:textId="77777777" w:rsidTr="00F32DDC">
        <w:tc>
          <w:tcPr>
            <w:tcW w:w="2836" w:type="dxa"/>
            <w:shd w:val="clear" w:color="auto" w:fill="D9E2F3"/>
            <w:vAlign w:val="center"/>
          </w:tcPr>
          <w:p w14:paraId="5DF140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B4E7CF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A44CDD" w14:textId="77777777" w:rsidTr="00F32DDC">
        <w:tc>
          <w:tcPr>
            <w:tcW w:w="2836" w:type="dxa"/>
            <w:shd w:val="clear" w:color="auto" w:fill="D9E2F3"/>
            <w:vAlign w:val="center"/>
          </w:tcPr>
          <w:p w14:paraId="125137D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0D77B5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6F600E" w14:textId="77777777" w:rsidTr="00F32DDC">
        <w:tc>
          <w:tcPr>
            <w:tcW w:w="2836" w:type="dxa"/>
            <w:shd w:val="clear" w:color="auto" w:fill="D9E2F3"/>
            <w:vAlign w:val="center"/>
          </w:tcPr>
          <w:p w14:paraId="3B25AF5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FC3D2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BF02468" w14:textId="77777777" w:rsidTr="00F32DDC">
        <w:tc>
          <w:tcPr>
            <w:tcW w:w="2836" w:type="dxa"/>
            <w:shd w:val="clear" w:color="auto" w:fill="D9E2F3"/>
            <w:vAlign w:val="center"/>
          </w:tcPr>
          <w:p w14:paraId="79C4AD9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945202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6A11F02" w14:textId="77777777" w:rsidTr="00F32DDC">
        <w:tc>
          <w:tcPr>
            <w:tcW w:w="2836" w:type="dxa"/>
            <w:shd w:val="clear" w:color="auto" w:fill="D9E2F3"/>
            <w:vAlign w:val="center"/>
          </w:tcPr>
          <w:p w14:paraId="06B17D4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621EE76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795C4F" w14:textId="77777777" w:rsidTr="00F32DDC">
        <w:tc>
          <w:tcPr>
            <w:tcW w:w="2836" w:type="dxa"/>
            <w:shd w:val="clear" w:color="auto" w:fill="D9E2F3"/>
            <w:vAlign w:val="center"/>
          </w:tcPr>
          <w:p w14:paraId="7E2F647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B2E3A23" w14:textId="77777777" w:rsidR="00A9306E" w:rsidRPr="00FD1EE4" w:rsidRDefault="00A9306E" w:rsidP="00F32DDC">
            <w:pPr>
              <w:spacing w:before="240" w:after="240"/>
              <w:rPr>
                <w:rFonts w:ascii="GHEA Grapalat" w:eastAsia="GHEA Grapalat" w:hAnsi="GHEA Grapalat" w:cs="GHEA Grapalat"/>
              </w:rPr>
            </w:pPr>
          </w:p>
        </w:tc>
      </w:tr>
    </w:tbl>
    <w:p w14:paraId="45D70576"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479A1BD8" w14:textId="77777777" w:rsidTr="00F32DDC">
        <w:tc>
          <w:tcPr>
            <w:tcW w:w="2977" w:type="dxa"/>
            <w:shd w:val="clear" w:color="auto" w:fill="D9E2F3"/>
            <w:vAlign w:val="center"/>
          </w:tcPr>
          <w:p w14:paraId="64F953A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C0A70E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BFC24C" w14:textId="77777777" w:rsidTr="00F32DDC">
        <w:tc>
          <w:tcPr>
            <w:tcW w:w="2977" w:type="dxa"/>
            <w:shd w:val="clear" w:color="auto" w:fill="D9E2F3"/>
            <w:vAlign w:val="center"/>
          </w:tcPr>
          <w:p w14:paraId="7E2B03B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33A399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B391C8" w14:textId="77777777" w:rsidTr="00F32DDC">
        <w:tc>
          <w:tcPr>
            <w:tcW w:w="2977" w:type="dxa"/>
            <w:shd w:val="clear" w:color="auto" w:fill="D9E2F3"/>
            <w:vAlign w:val="center"/>
          </w:tcPr>
          <w:p w14:paraId="068DCE28"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092A816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2BC1DDC" w14:textId="77777777" w:rsidTr="00F32DDC">
        <w:tc>
          <w:tcPr>
            <w:tcW w:w="2977" w:type="dxa"/>
            <w:shd w:val="clear" w:color="auto" w:fill="D9E2F3"/>
            <w:vAlign w:val="center"/>
          </w:tcPr>
          <w:p w14:paraId="09EC6A12"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DADE1C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028256" w14:textId="77777777" w:rsidTr="00F32DDC">
        <w:tc>
          <w:tcPr>
            <w:tcW w:w="2977" w:type="dxa"/>
            <w:shd w:val="clear" w:color="auto" w:fill="D9E2F3"/>
            <w:vAlign w:val="center"/>
          </w:tcPr>
          <w:p w14:paraId="25D2571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163E2DA" w14:textId="77777777" w:rsidR="00A9306E" w:rsidRPr="00FD1EE4" w:rsidRDefault="00A9306E" w:rsidP="00F32DDC">
            <w:pPr>
              <w:spacing w:before="240" w:after="240"/>
              <w:rPr>
                <w:rFonts w:ascii="GHEA Grapalat" w:eastAsia="GHEA Grapalat" w:hAnsi="GHEA Grapalat" w:cs="GHEA Grapalat"/>
              </w:rPr>
            </w:pPr>
          </w:p>
        </w:tc>
      </w:tr>
    </w:tbl>
    <w:p w14:paraId="3B4EFF7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43728DB8" w14:textId="77777777" w:rsidTr="00F32DDC">
        <w:tc>
          <w:tcPr>
            <w:tcW w:w="2943" w:type="dxa"/>
            <w:shd w:val="clear" w:color="auto" w:fill="D9E2F3"/>
            <w:vAlign w:val="center"/>
          </w:tcPr>
          <w:p w14:paraId="60ABA3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3B8611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474A99" w14:textId="77777777" w:rsidTr="00F32DDC">
        <w:tc>
          <w:tcPr>
            <w:tcW w:w="2943" w:type="dxa"/>
            <w:shd w:val="clear" w:color="auto" w:fill="D9E2F3"/>
            <w:vAlign w:val="center"/>
          </w:tcPr>
          <w:p w14:paraId="1CB3B32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4ED64F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31E72D" w14:textId="77777777" w:rsidTr="00F32DDC">
        <w:tc>
          <w:tcPr>
            <w:tcW w:w="2943" w:type="dxa"/>
            <w:shd w:val="clear" w:color="auto" w:fill="D9E2F3"/>
            <w:vAlign w:val="center"/>
          </w:tcPr>
          <w:p w14:paraId="5405948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751F69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8706E0" w14:textId="77777777" w:rsidTr="00F32DDC">
        <w:tc>
          <w:tcPr>
            <w:tcW w:w="2943" w:type="dxa"/>
            <w:shd w:val="clear" w:color="auto" w:fill="D9E2F3"/>
            <w:vAlign w:val="center"/>
          </w:tcPr>
          <w:p w14:paraId="027E824B"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A591BA9" w14:textId="77777777" w:rsidR="00A9306E" w:rsidRPr="00FD1EE4" w:rsidRDefault="00A9306E" w:rsidP="00F32DDC">
            <w:pPr>
              <w:spacing w:before="240" w:after="240"/>
              <w:rPr>
                <w:rFonts w:ascii="GHEA Grapalat" w:eastAsia="GHEA Grapalat" w:hAnsi="GHEA Grapalat" w:cs="GHEA Grapalat"/>
              </w:rPr>
            </w:pPr>
          </w:p>
        </w:tc>
      </w:tr>
    </w:tbl>
    <w:p w14:paraId="721FA01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4C45C412" w14:textId="77777777" w:rsidTr="00F32DDC">
        <w:tc>
          <w:tcPr>
            <w:tcW w:w="2837" w:type="dxa"/>
            <w:shd w:val="clear" w:color="auto" w:fill="D9E2F3"/>
            <w:vAlign w:val="center"/>
          </w:tcPr>
          <w:p w14:paraId="424E18C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4918822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AF6B91" w14:textId="77777777" w:rsidTr="00F32DDC">
        <w:tc>
          <w:tcPr>
            <w:tcW w:w="2837" w:type="dxa"/>
            <w:shd w:val="clear" w:color="auto" w:fill="D9E2F3"/>
            <w:vAlign w:val="center"/>
          </w:tcPr>
          <w:p w14:paraId="2B7FBF5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EDBDCB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13EA230" w14:textId="77777777" w:rsidTr="00F32DDC">
        <w:tc>
          <w:tcPr>
            <w:tcW w:w="2837" w:type="dxa"/>
            <w:shd w:val="clear" w:color="auto" w:fill="D9E2F3"/>
            <w:vAlign w:val="center"/>
          </w:tcPr>
          <w:p w14:paraId="6BBE62A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1DB9D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17D0C2" w14:textId="77777777" w:rsidTr="00F32DDC">
        <w:tc>
          <w:tcPr>
            <w:tcW w:w="2837" w:type="dxa"/>
            <w:shd w:val="clear" w:color="auto" w:fill="D9E2F3"/>
            <w:vAlign w:val="center"/>
          </w:tcPr>
          <w:p w14:paraId="3AE0FF6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4B3F055" w14:textId="77777777" w:rsidR="00A9306E" w:rsidRPr="00FD1EE4" w:rsidRDefault="00A9306E" w:rsidP="00F32DDC">
            <w:pPr>
              <w:spacing w:before="240" w:after="240"/>
              <w:rPr>
                <w:rFonts w:ascii="GHEA Grapalat" w:eastAsia="GHEA Grapalat" w:hAnsi="GHEA Grapalat" w:cs="GHEA Grapalat"/>
              </w:rPr>
            </w:pPr>
          </w:p>
        </w:tc>
      </w:tr>
    </w:tbl>
    <w:p w14:paraId="3AB08130"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0B7DD85E" w14:textId="77777777" w:rsidTr="00F32DDC">
        <w:trPr>
          <w:trHeight w:val="924"/>
        </w:trPr>
        <w:tc>
          <w:tcPr>
            <w:tcW w:w="9016" w:type="dxa"/>
            <w:gridSpan w:val="2"/>
            <w:vAlign w:val="center"/>
          </w:tcPr>
          <w:p w14:paraId="2058D8B2"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400F84E9" w14:textId="77777777" w:rsidTr="00F32DDC">
        <w:trPr>
          <w:trHeight w:val="684"/>
        </w:trPr>
        <w:tc>
          <w:tcPr>
            <w:tcW w:w="4508" w:type="dxa"/>
            <w:shd w:val="clear" w:color="auto" w:fill="D9E2F3"/>
            <w:vAlign w:val="center"/>
          </w:tcPr>
          <w:p w14:paraId="75E24E5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5E512D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250B21" w14:textId="77777777" w:rsidTr="00F32DDC">
        <w:trPr>
          <w:trHeight w:val="1282"/>
        </w:trPr>
        <w:tc>
          <w:tcPr>
            <w:tcW w:w="4508" w:type="dxa"/>
            <w:shd w:val="clear" w:color="auto" w:fill="D9E2F3"/>
            <w:vAlign w:val="center"/>
          </w:tcPr>
          <w:p w14:paraId="2E6AC63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5142470D"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76ACA439"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5708838D" w14:textId="77777777" w:rsidTr="00F32DDC">
        <w:tc>
          <w:tcPr>
            <w:tcW w:w="9016" w:type="dxa"/>
            <w:gridSpan w:val="2"/>
            <w:vAlign w:val="center"/>
          </w:tcPr>
          <w:p w14:paraId="2028C489"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5D2080B5" w14:textId="77777777" w:rsidTr="00F32DDC">
        <w:tc>
          <w:tcPr>
            <w:tcW w:w="9016" w:type="dxa"/>
            <w:gridSpan w:val="2"/>
            <w:vAlign w:val="center"/>
          </w:tcPr>
          <w:p w14:paraId="7CAB9282"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A9306E" w:rsidRPr="00BA30D4">
              <w:rPr>
                <w:rFonts w:ascii="GHEA Grapalat" w:eastAsia="GHEA Grapalat" w:hAnsi="GHEA Grapalat" w:cs="GHEA Grapalat"/>
              </w:rPr>
              <w:t>лица, в случае, если</w:t>
            </w:r>
            <w:proofErr w:type="gramEnd"/>
            <w:r w:rsidR="00A9306E" w:rsidRPr="00BA30D4">
              <w:rPr>
                <w:rFonts w:ascii="GHEA Grapalat" w:eastAsia="GHEA Grapalat" w:hAnsi="GHEA Grapalat" w:cs="GHEA Grapalat"/>
              </w:rPr>
              <w:t xml:space="preserve">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42F686C8"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61F009F9" w14:textId="77777777" w:rsidTr="00F32DDC">
        <w:trPr>
          <w:trHeight w:val="924"/>
        </w:trPr>
        <w:tc>
          <w:tcPr>
            <w:tcW w:w="9016" w:type="dxa"/>
            <w:gridSpan w:val="2"/>
            <w:vAlign w:val="center"/>
          </w:tcPr>
          <w:p w14:paraId="069D7722"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60742641" w14:textId="77777777" w:rsidTr="00F32DDC">
        <w:trPr>
          <w:trHeight w:val="684"/>
        </w:trPr>
        <w:tc>
          <w:tcPr>
            <w:tcW w:w="4508" w:type="dxa"/>
            <w:shd w:val="clear" w:color="auto" w:fill="D9E2F3"/>
            <w:vAlign w:val="center"/>
          </w:tcPr>
          <w:p w14:paraId="50BB7F4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40DCCB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4E8792" w14:textId="77777777" w:rsidTr="00F32DDC">
        <w:trPr>
          <w:trHeight w:val="1282"/>
        </w:trPr>
        <w:tc>
          <w:tcPr>
            <w:tcW w:w="4508" w:type="dxa"/>
            <w:shd w:val="clear" w:color="auto" w:fill="D9E2F3"/>
            <w:vAlign w:val="center"/>
          </w:tcPr>
          <w:p w14:paraId="62EC83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674F158"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F5B796F"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0490D5E7" w14:textId="77777777" w:rsidTr="00F32DDC">
        <w:tc>
          <w:tcPr>
            <w:tcW w:w="9016" w:type="dxa"/>
            <w:gridSpan w:val="2"/>
            <w:vAlign w:val="center"/>
          </w:tcPr>
          <w:p w14:paraId="16B3A36A"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719AC3B8" w14:textId="77777777" w:rsidTr="00F32DDC">
        <w:tc>
          <w:tcPr>
            <w:tcW w:w="9016" w:type="dxa"/>
            <w:gridSpan w:val="2"/>
            <w:vAlign w:val="center"/>
          </w:tcPr>
          <w:p w14:paraId="436AC1D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6F49296A" w14:textId="77777777" w:rsidTr="00F32DDC">
        <w:tc>
          <w:tcPr>
            <w:tcW w:w="9016" w:type="dxa"/>
            <w:gridSpan w:val="2"/>
            <w:vAlign w:val="center"/>
          </w:tcPr>
          <w:p w14:paraId="595364A6"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385B8947" w14:textId="77777777" w:rsidTr="00F32DDC">
        <w:tc>
          <w:tcPr>
            <w:tcW w:w="9016" w:type="dxa"/>
            <w:gridSpan w:val="2"/>
            <w:vAlign w:val="center"/>
          </w:tcPr>
          <w:p w14:paraId="64C6C409"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2AAE33D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96F60D2" w14:textId="77777777" w:rsidTr="00F32DDC">
        <w:tc>
          <w:tcPr>
            <w:tcW w:w="2837" w:type="dxa"/>
            <w:shd w:val="clear" w:color="auto" w:fill="D9E2F3"/>
            <w:vAlign w:val="center"/>
          </w:tcPr>
          <w:p w14:paraId="7808CBFF"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486FB9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0BB90D9" w14:textId="77777777" w:rsidTr="00F32DDC">
        <w:tc>
          <w:tcPr>
            <w:tcW w:w="2837" w:type="dxa"/>
            <w:shd w:val="clear" w:color="auto" w:fill="D9E2F3"/>
            <w:vAlign w:val="center"/>
          </w:tcPr>
          <w:p w14:paraId="50E2274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0F09206A"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6C2D4BA3"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22E1D778" w14:textId="77777777" w:rsidTr="00F32DDC">
        <w:tc>
          <w:tcPr>
            <w:tcW w:w="2837" w:type="dxa"/>
            <w:shd w:val="clear" w:color="auto" w:fill="D9E2F3"/>
            <w:vAlign w:val="center"/>
          </w:tcPr>
          <w:p w14:paraId="56B08635"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D1993FE"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694F50F6"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4D13D1D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944D30B" w14:textId="77777777" w:rsidTr="00F32DDC">
        <w:tc>
          <w:tcPr>
            <w:tcW w:w="2837" w:type="dxa"/>
            <w:shd w:val="clear" w:color="auto" w:fill="D9E2F3"/>
            <w:vAlign w:val="center"/>
          </w:tcPr>
          <w:p w14:paraId="0C66D8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609683A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B87412" w14:textId="77777777" w:rsidTr="00F32DDC">
        <w:tc>
          <w:tcPr>
            <w:tcW w:w="2837" w:type="dxa"/>
            <w:shd w:val="clear" w:color="auto" w:fill="D9E2F3"/>
            <w:vAlign w:val="center"/>
          </w:tcPr>
          <w:p w14:paraId="306103C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4DA6DF1" w14:textId="77777777" w:rsidR="00A9306E" w:rsidRPr="00FD1EE4" w:rsidRDefault="00A9306E" w:rsidP="00F32DDC">
            <w:pPr>
              <w:spacing w:before="240" w:after="240"/>
              <w:rPr>
                <w:rFonts w:ascii="GHEA Grapalat" w:eastAsia="GHEA Grapalat" w:hAnsi="GHEA Grapalat" w:cs="GHEA Grapalat"/>
              </w:rPr>
            </w:pPr>
          </w:p>
        </w:tc>
      </w:tr>
    </w:tbl>
    <w:p w14:paraId="31498EE3"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DFB64B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053C0E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1077B69" w14:textId="77777777" w:rsidTr="00F32DDC">
        <w:tc>
          <w:tcPr>
            <w:tcW w:w="2835" w:type="dxa"/>
            <w:shd w:val="clear" w:color="auto" w:fill="D9E2F3"/>
            <w:vAlign w:val="center"/>
          </w:tcPr>
          <w:p w14:paraId="081C6B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54206B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184CF9D" w14:textId="77777777" w:rsidTr="00F32DDC">
        <w:tc>
          <w:tcPr>
            <w:tcW w:w="2835" w:type="dxa"/>
            <w:shd w:val="clear" w:color="auto" w:fill="D9E2F3"/>
            <w:vAlign w:val="center"/>
          </w:tcPr>
          <w:p w14:paraId="67162D1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8CC52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F7D8325" w14:textId="77777777" w:rsidTr="00F32DDC">
        <w:tc>
          <w:tcPr>
            <w:tcW w:w="2835" w:type="dxa"/>
            <w:shd w:val="clear" w:color="auto" w:fill="D9E2F3"/>
            <w:vAlign w:val="center"/>
          </w:tcPr>
          <w:p w14:paraId="4F1D83D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A57A5B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11A6D67" w14:textId="77777777" w:rsidTr="00F32DDC">
        <w:tc>
          <w:tcPr>
            <w:tcW w:w="2835" w:type="dxa"/>
            <w:shd w:val="clear" w:color="auto" w:fill="D9E2F3"/>
            <w:vAlign w:val="center"/>
          </w:tcPr>
          <w:p w14:paraId="1D1D139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F851F9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FA1AB90" w14:textId="77777777" w:rsidTr="00F32DDC">
        <w:tc>
          <w:tcPr>
            <w:tcW w:w="2835" w:type="dxa"/>
            <w:shd w:val="clear" w:color="auto" w:fill="D9E2F3"/>
            <w:vAlign w:val="center"/>
          </w:tcPr>
          <w:p w14:paraId="5DE3D81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8E4E1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0558D5" w14:textId="77777777" w:rsidTr="00F32DDC">
        <w:tc>
          <w:tcPr>
            <w:tcW w:w="2835" w:type="dxa"/>
            <w:shd w:val="clear" w:color="auto" w:fill="D9E2F3"/>
            <w:vAlign w:val="center"/>
          </w:tcPr>
          <w:p w14:paraId="083F9B5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B362A6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6DBAB6D" w14:textId="77777777" w:rsidTr="00F32DDC">
        <w:tc>
          <w:tcPr>
            <w:tcW w:w="2835" w:type="dxa"/>
            <w:shd w:val="clear" w:color="auto" w:fill="D9E2F3"/>
            <w:vAlign w:val="center"/>
          </w:tcPr>
          <w:p w14:paraId="402DABA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3203D47" w14:textId="77777777" w:rsidR="00A9306E" w:rsidRPr="00FD1EE4" w:rsidRDefault="00A9306E" w:rsidP="00F32DDC">
            <w:pPr>
              <w:spacing w:before="240" w:after="240"/>
              <w:rPr>
                <w:rFonts w:ascii="GHEA Grapalat" w:eastAsia="GHEA Grapalat" w:hAnsi="GHEA Grapalat" w:cs="GHEA Grapalat"/>
              </w:rPr>
            </w:pPr>
          </w:p>
        </w:tc>
      </w:tr>
    </w:tbl>
    <w:p w14:paraId="644C5E3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3B5325A" w14:textId="77777777" w:rsidTr="00F32DDC">
        <w:trPr>
          <w:trHeight w:val="853"/>
        </w:trPr>
        <w:tc>
          <w:tcPr>
            <w:tcW w:w="2835" w:type="dxa"/>
            <w:vMerge w:val="restart"/>
            <w:shd w:val="clear" w:color="auto" w:fill="D9E2F3"/>
            <w:vAlign w:val="center"/>
          </w:tcPr>
          <w:p w14:paraId="60C87538"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545D97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189795" w14:textId="77777777" w:rsidTr="00F32DDC">
        <w:trPr>
          <w:trHeight w:val="850"/>
        </w:trPr>
        <w:tc>
          <w:tcPr>
            <w:tcW w:w="2835" w:type="dxa"/>
            <w:vMerge/>
            <w:shd w:val="clear" w:color="auto" w:fill="D9E2F3"/>
            <w:vAlign w:val="center"/>
          </w:tcPr>
          <w:p w14:paraId="39598B6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B45A6B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A95524" w14:textId="77777777" w:rsidTr="00F32DDC">
        <w:trPr>
          <w:trHeight w:val="850"/>
        </w:trPr>
        <w:tc>
          <w:tcPr>
            <w:tcW w:w="2835" w:type="dxa"/>
            <w:vMerge/>
            <w:shd w:val="clear" w:color="auto" w:fill="D9E2F3"/>
            <w:vAlign w:val="center"/>
          </w:tcPr>
          <w:p w14:paraId="1C7C33A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3D75A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A832A4" w14:textId="77777777" w:rsidTr="00F32DDC">
        <w:trPr>
          <w:trHeight w:val="850"/>
        </w:trPr>
        <w:tc>
          <w:tcPr>
            <w:tcW w:w="2835" w:type="dxa"/>
            <w:vMerge/>
            <w:shd w:val="clear" w:color="auto" w:fill="D9E2F3"/>
            <w:vAlign w:val="center"/>
          </w:tcPr>
          <w:p w14:paraId="163425E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99F41B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FBCFE14" w14:textId="77777777" w:rsidTr="00F32DDC">
        <w:trPr>
          <w:trHeight w:val="850"/>
        </w:trPr>
        <w:tc>
          <w:tcPr>
            <w:tcW w:w="2835" w:type="dxa"/>
            <w:vMerge/>
            <w:shd w:val="clear" w:color="auto" w:fill="D9E2F3"/>
            <w:vAlign w:val="center"/>
          </w:tcPr>
          <w:p w14:paraId="58AB8369"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DD3813" w14:textId="77777777" w:rsidR="00A9306E" w:rsidRPr="00FD1EE4" w:rsidRDefault="00A9306E" w:rsidP="00F32DDC">
            <w:pPr>
              <w:spacing w:before="240" w:after="240"/>
              <w:rPr>
                <w:rFonts w:ascii="GHEA Grapalat" w:eastAsia="GHEA Grapalat" w:hAnsi="GHEA Grapalat" w:cs="GHEA Grapalat"/>
              </w:rPr>
            </w:pPr>
          </w:p>
        </w:tc>
      </w:tr>
    </w:tbl>
    <w:p w14:paraId="006C228E"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F8E63EB" w14:textId="77777777" w:rsidTr="00F32DDC">
        <w:tc>
          <w:tcPr>
            <w:tcW w:w="2835" w:type="dxa"/>
            <w:shd w:val="clear" w:color="auto" w:fill="D9E2F3"/>
            <w:vAlign w:val="center"/>
          </w:tcPr>
          <w:p w14:paraId="4F765A8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0A7BEF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057802" w14:textId="77777777" w:rsidTr="00F32DDC">
        <w:tc>
          <w:tcPr>
            <w:tcW w:w="2835" w:type="dxa"/>
            <w:shd w:val="clear" w:color="auto" w:fill="D9E2F3"/>
            <w:vAlign w:val="center"/>
          </w:tcPr>
          <w:p w14:paraId="249C0FE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21BE3F9" w14:textId="77777777" w:rsidR="00A9306E" w:rsidRPr="00FD1EE4" w:rsidRDefault="00A9306E" w:rsidP="00F32DDC">
            <w:pPr>
              <w:spacing w:before="240" w:after="240"/>
              <w:rPr>
                <w:rFonts w:ascii="GHEA Grapalat" w:eastAsia="GHEA Grapalat" w:hAnsi="GHEA Grapalat" w:cs="GHEA Grapalat"/>
              </w:rPr>
            </w:pPr>
          </w:p>
        </w:tc>
      </w:tr>
    </w:tbl>
    <w:p w14:paraId="13D9D98B"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77B63CB"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5723056D" w14:textId="77777777" w:rsidTr="00F32DDC">
        <w:tc>
          <w:tcPr>
            <w:tcW w:w="9016" w:type="dxa"/>
            <w:shd w:val="clear" w:color="auto" w:fill="DBE5F1" w:themeFill="accent1" w:themeFillTint="33"/>
          </w:tcPr>
          <w:p w14:paraId="43B0225C"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4D3FF390" w14:textId="77777777" w:rsidTr="00F32DDC">
        <w:trPr>
          <w:trHeight w:val="10187"/>
        </w:trPr>
        <w:tc>
          <w:tcPr>
            <w:tcW w:w="9016" w:type="dxa"/>
          </w:tcPr>
          <w:p w14:paraId="759416EA" w14:textId="77777777" w:rsidR="00A9306E" w:rsidRPr="00FD1EE4" w:rsidRDefault="00A9306E" w:rsidP="00F32DDC">
            <w:pPr>
              <w:rPr>
                <w:rFonts w:ascii="GHEA Grapalat" w:eastAsia="GHEA Grapalat" w:hAnsi="GHEA Grapalat" w:cs="GHEA Grapalat"/>
                <w:b/>
                <w:color w:val="000000"/>
              </w:rPr>
            </w:pPr>
          </w:p>
        </w:tc>
      </w:tr>
    </w:tbl>
    <w:p w14:paraId="296FAC29"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3C2C7A5C" w14:textId="77777777" w:rsidR="00A9306E" w:rsidRDefault="00A9306E" w:rsidP="00A9306E">
      <w:pPr>
        <w:rPr>
          <w:rFonts w:ascii="GHEA Grapalat" w:hAnsi="GHEA Grapalat"/>
          <w:b/>
        </w:rPr>
      </w:pPr>
    </w:p>
    <w:p w14:paraId="115EF09E" w14:textId="77777777" w:rsidR="00A9306E" w:rsidRDefault="00A9306E" w:rsidP="00A9306E">
      <w:pPr>
        <w:rPr>
          <w:ins w:id="6" w:author="Inesa Kocharyan" w:date="2021-09-01T11:45:00Z"/>
          <w:rFonts w:ascii="GHEA Grapalat" w:hAnsi="GHEA Grapalat"/>
          <w:b/>
        </w:rPr>
      </w:pPr>
    </w:p>
    <w:p w14:paraId="0241A509" w14:textId="77777777" w:rsidR="00A9306E" w:rsidRDefault="00A9306E" w:rsidP="00A9306E">
      <w:pPr>
        <w:rPr>
          <w:rFonts w:ascii="GHEA Grapalat" w:hAnsi="GHEA Grapalat"/>
          <w:b/>
        </w:rPr>
      </w:pPr>
      <w:r>
        <w:rPr>
          <w:rFonts w:ascii="GHEA Grapalat" w:hAnsi="GHEA Grapalat"/>
          <w:b/>
        </w:rPr>
        <w:br w:type="page"/>
      </w:r>
    </w:p>
    <w:p w14:paraId="2B64F042"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5A61F157"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A746D85"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F9A7C21"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4498DEB9"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7A525CA"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5A79444"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8EFE566"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64034B9"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8337FAA"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5AB56A28"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0306ED">
        <w:rPr>
          <w:rFonts w:ascii="GHEA Grapalat" w:hAnsi="GHEA Grapalat"/>
        </w:rPr>
        <w:t>муниципалитета.В</w:t>
      </w:r>
      <w:proofErr w:type="gramEnd"/>
      <w:r w:rsidRPr="000306ED">
        <w:rPr>
          <w:rFonts w:ascii="GHEA Grapalat" w:hAnsi="GHEA Grapalat"/>
        </w:rPr>
        <w:t xml:space="preserve">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CB672B8"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5BF626"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8FF1302"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C88E94D"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B6B03F2"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3830DA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5AF254A"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w:t>
      </w:r>
      <w:proofErr w:type="gramStart"/>
      <w:r w:rsidRPr="000306ED">
        <w:rPr>
          <w:rFonts w:ascii="GHEA Grapalat" w:hAnsi="GHEA Grapalat"/>
        </w:rPr>
        <w:t>на каком основании (основаниях)</w:t>
      </w:r>
      <w:proofErr w:type="gramEnd"/>
      <w:r w:rsidRPr="000306ED">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368A7B"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0306ED">
        <w:rPr>
          <w:rFonts w:ascii="GHEA Grapalat" w:eastAsia="GHEA Grapalat" w:hAnsi="GHEA Grapalat" w:cs="GHEA Grapalat"/>
        </w:rPr>
        <w:lastRenderedPageBreak/>
        <w:t>участия производится отметка о наличии одновременно и прямого, и косвенного участия;</w:t>
      </w:r>
    </w:p>
    <w:p w14:paraId="566B8199"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557C08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42818469"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7DC17EB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3282D9F"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376AE42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ABECF1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51C3F1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47AD07A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40AA71E"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37BA1ED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A3ECC8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638C1B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A6B5FC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445D27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5A73CF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BDBFDD1"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1A52C72" w14:textId="77777777" w:rsidR="00B32672" w:rsidRPr="00B32672" w:rsidRDefault="00B32672" w:rsidP="00A9306E">
      <w:pPr>
        <w:spacing w:line="360" w:lineRule="auto"/>
        <w:contextualSpacing/>
        <w:jc w:val="both"/>
        <w:rPr>
          <w:rFonts w:ascii="GHEA Grapalat" w:hAnsi="GHEA Grapalat"/>
        </w:rPr>
      </w:pPr>
    </w:p>
    <w:p w14:paraId="58A6CC0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11ED4438"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 xml:space="preserve">если он является резидентом </w:t>
      </w:r>
      <w:proofErr w:type="gramStart"/>
      <w:r w:rsidR="00F514C3">
        <w:rPr>
          <w:rFonts w:ascii="GHEA Grapalat" w:hAnsi="GHEA Grapalat"/>
          <w:i/>
          <w:sz w:val="18"/>
          <w:szCs w:val="18"/>
        </w:rPr>
        <w:t>РА</w:t>
      </w:r>
      <w:proofErr w:type="gramEnd"/>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565EC380" w14:textId="77777777" w:rsidR="00A9306E" w:rsidRDefault="00A9306E">
      <w:pPr>
        <w:rPr>
          <w:rFonts w:ascii="GHEA Grapalat" w:hAnsi="GHEA Grapalat"/>
          <w:b/>
        </w:rPr>
      </w:pPr>
      <w:r>
        <w:rPr>
          <w:rFonts w:ascii="GHEA Grapalat" w:hAnsi="GHEA Grapalat"/>
          <w:b/>
        </w:rPr>
        <w:br w:type="page"/>
      </w:r>
    </w:p>
    <w:p w14:paraId="0C7EF752"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7DE2B4E4" w14:textId="4DE8A046"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E07131" w:rsidRPr="00E07131">
        <w:rPr>
          <w:rFonts w:ascii="GHEA Grapalat" w:hAnsi="GHEA Grapalat"/>
          <w:b/>
          <w:sz w:val="24"/>
          <w:szCs w:val="24"/>
        </w:rPr>
        <w:t>на 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F87082" w:rsidRPr="00F87082">
        <w:rPr>
          <w:rFonts w:ascii="GHEA Grapalat" w:hAnsi="GHEA Grapalat"/>
          <w:b/>
        </w:rPr>
        <w:t xml:space="preserve"> ՄԵԾ/ԱՌՈՂՋ–ԳՀԾՁԲ-</w:t>
      </w:r>
      <w:r w:rsidR="00F24059" w:rsidRPr="00F24059">
        <w:rPr>
          <w:rFonts w:ascii="GHEA Grapalat" w:hAnsi="GHEA Grapalat"/>
          <w:b/>
        </w:rPr>
        <w:t xml:space="preserve">26/02     </w:t>
      </w:r>
    </w:p>
    <w:p w14:paraId="7D428031" w14:textId="77777777" w:rsidR="00B2572B" w:rsidRPr="009044F1" w:rsidRDefault="00B2572B" w:rsidP="00B46D58">
      <w:pPr>
        <w:widowControl w:val="0"/>
        <w:spacing w:after="120"/>
        <w:ind w:firstLine="567"/>
        <w:jc w:val="center"/>
        <w:rPr>
          <w:rFonts w:ascii="GHEA Grapalat" w:hAnsi="GHEA Grapalat"/>
        </w:rPr>
      </w:pPr>
    </w:p>
    <w:p w14:paraId="7B3CD14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6734BBBF" w14:textId="77777777" w:rsidR="00B2572B" w:rsidRPr="009044F1" w:rsidRDefault="00B2572B" w:rsidP="00B46D58">
      <w:pPr>
        <w:widowControl w:val="0"/>
        <w:spacing w:after="120"/>
        <w:ind w:firstLine="567"/>
        <w:jc w:val="center"/>
        <w:rPr>
          <w:rFonts w:ascii="GHEA Grapalat" w:hAnsi="GHEA Grapalat"/>
        </w:rPr>
      </w:pPr>
    </w:p>
    <w:p w14:paraId="6D138871" w14:textId="44833FDD"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E07131" w:rsidRPr="00E07131">
        <w:rPr>
          <w:rFonts w:ascii="GHEA Grapalat" w:hAnsi="GHEA Grapalat"/>
          <w:spacing w:val="-6"/>
        </w:rPr>
        <w:t xml:space="preserve">на запрос котировок </w:t>
      </w:r>
      <w:r w:rsidRPr="005744FC">
        <w:rPr>
          <w:rFonts w:ascii="GHEA Grapalat" w:hAnsi="GHEA Grapalat"/>
          <w:spacing w:val="-6"/>
        </w:rPr>
        <w:t xml:space="preserve">под кодом </w:t>
      </w:r>
      <w:r w:rsidR="00F87082" w:rsidRPr="00F87082">
        <w:rPr>
          <w:rFonts w:ascii="GHEA Grapalat" w:hAnsi="GHEA Grapalat"/>
          <w:b/>
          <w:sz w:val="20"/>
          <w:szCs w:val="20"/>
        </w:rPr>
        <w:t>ՄԵԾ/ԱՌՈՂՋ–ԳՀԾՁԲ-</w:t>
      </w:r>
      <w:r w:rsidR="00F24059" w:rsidRPr="00F24059">
        <w:rPr>
          <w:rFonts w:ascii="GHEA Grapalat" w:hAnsi="GHEA Grapalat"/>
          <w:b/>
          <w:sz w:val="20"/>
          <w:szCs w:val="20"/>
        </w:rPr>
        <w:t xml:space="preserve">26/02     </w:t>
      </w:r>
    </w:p>
    <w:p w14:paraId="21665322"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D901165"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AF84BEC"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2857CDE"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549CC5E4"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46142C36"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F0EC1C"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4B9EB581"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2A5ECB5"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 xml:space="preserve">(совокупность себестоимости и прогнозируемой </w:t>
            </w:r>
            <w:proofErr w:type="gramStart"/>
            <w:r w:rsidRPr="00BC2673">
              <w:rPr>
                <w:rFonts w:ascii="GHEA Grapalat" w:hAnsi="GHEA Grapalat"/>
                <w:sz w:val="16"/>
                <w:szCs w:val="16"/>
              </w:rPr>
              <w:t>прибыли)</w:t>
            </w:r>
            <w:r w:rsidRPr="00BC2673">
              <w:rPr>
                <w:rFonts w:ascii="GHEA Grapalat" w:hAnsi="GHEA Grapalat"/>
              </w:rPr>
              <w:t xml:space="preserve">  </w:t>
            </w:r>
            <w:r w:rsidRPr="00BC2673">
              <w:rPr>
                <w:rFonts w:ascii="GHEA Grapalat" w:hAnsi="GHEA Grapalat"/>
                <w:b/>
                <w:sz w:val="20"/>
                <w:szCs w:val="20"/>
              </w:rPr>
              <w:t xml:space="preserve"> </w:t>
            </w:r>
            <w:proofErr w:type="gramEnd"/>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5276A33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2C61199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41F020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74148F6B"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1D609A64"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E0FAAA6"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A125E3F"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0DB67CB8"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CDB4C8D"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6D9E390D"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3CEDFA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4267C797"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2260BA3C"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3D5431F"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577CE65C" w14:textId="77777777" w:rsidR="004A317B" w:rsidRPr="005744FC" w:rsidRDefault="004A317B" w:rsidP="00B46D58">
            <w:pPr>
              <w:widowControl w:val="0"/>
              <w:jc w:val="center"/>
              <w:rPr>
                <w:rFonts w:ascii="GHEA Grapalat" w:hAnsi="GHEA Grapalat"/>
                <w:sz w:val="20"/>
                <w:szCs w:val="20"/>
              </w:rPr>
            </w:pPr>
          </w:p>
        </w:tc>
      </w:tr>
      <w:tr w:rsidR="004A317B" w:rsidRPr="005744FC" w14:paraId="71CB0696"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69FF9B8F"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0DFFB64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25FFDEBD"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410CD8D"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73AA92B4" w14:textId="77777777" w:rsidR="004A317B" w:rsidRPr="005744FC" w:rsidRDefault="004A317B" w:rsidP="00B46D58">
            <w:pPr>
              <w:widowControl w:val="0"/>
              <w:rPr>
                <w:rFonts w:ascii="GHEA Grapalat" w:hAnsi="GHEA Grapalat"/>
                <w:sz w:val="20"/>
                <w:szCs w:val="20"/>
              </w:rPr>
            </w:pPr>
          </w:p>
        </w:tc>
      </w:tr>
      <w:tr w:rsidR="004A317B" w:rsidRPr="005744FC" w14:paraId="205BD654"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4C8AAC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14D02C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3270DF71"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2F38C6CC"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02F444C" w14:textId="77777777" w:rsidR="004A317B" w:rsidRPr="005744FC" w:rsidRDefault="004A317B" w:rsidP="00B46D58">
            <w:pPr>
              <w:widowControl w:val="0"/>
              <w:jc w:val="center"/>
              <w:rPr>
                <w:rFonts w:ascii="GHEA Grapalat" w:hAnsi="GHEA Grapalat"/>
                <w:sz w:val="20"/>
                <w:szCs w:val="20"/>
              </w:rPr>
            </w:pPr>
          </w:p>
        </w:tc>
      </w:tr>
      <w:tr w:rsidR="004A317B" w:rsidRPr="005744FC" w14:paraId="15AEA4C5"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E3A0943"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3824AC0"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087A6186"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9FC06E1"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4A0BE3B" w14:textId="77777777" w:rsidR="004A317B" w:rsidRPr="005744FC" w:rsidRDefault="004A317B" w:rsidP="00B46D58">
            <w:pPr>
              <w:widowControl w:val="0"/>
              <w:jc w:val="center"/>
              <w:rPr>
                <w:rFonts w:ascii="GHEA Grapalat" w:hAnsi="GHEA Grapalat"/>
                <w:sz w:val="20"/>
                <w:szCs w:val="20"/>
              </w:rPr>
            </w:pPr>
          </w:p>
        </w:tc>
      </w:tr>
      <w:tr w:rsidR="004A317B" w:rsidRPr="005744FC" w14:paraId="7D2467ED"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7F3CA0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E9AF5D8"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69D61DE2"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56454CB4"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3B9C7AEB" w14:textId="77777777" w:rsidR="004A317B" w:rsidRPr="005744FC" w:rsidRDefault="004A317B" w:rsidP="00B46D58">
            <w:pPr>
              <w:widowControl w:val="0"/>
              <w:jc w:val="center"/>
              <w:rPr>
                <w:rFonts w:ascii="GHEA Grapalat" w:hAnsi="GHEA Grapalat"/>
                <w:sz w:val="20"/>
                <w:szCs w:val="20"/>
              </w:rPr>
            </w:pPr>
          </w:p>
        </w:tc>
      </w:tr>
    </w:tbl>
    <w:p w14:paraId="78B3F82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B435F76"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2B1F860" w14:textId="77777777" w:rsidR="00DC619D" w:rsidRPr="006B1EBA" w:rsidRDefault="00DC619D" w:rsidP="00B46D58">
      <w:pPr>
        <w:widowControl w:val="0"/>
        <w:spacing w:after="160"/>
        <w:jc w:val="both"/>
        <w:rPr>
          <w:rFonts w:ascii="GHEA Grapalat" w:hAnsi="GHEA Grapalat"/>
        </w:rPr>
      </w:pPr>
    </w:p>
    <w:p w14:paraId="109251CC"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858A732" w14:textId="77777777" w:rsidR="00B217BB" w:rsidRDefault="00B217BB" w:rsidP="00B46D58">
      <w:pPr>
        <w:rPr>
          <w:rFonts w:ascii="GHEA Grapalat" w:hAnsi="GHEA Grapalat"/>
          <w:b/>
        </w:rPr>
      </w:pPr>
      <w:r>
        <w:rPr>
          <w:rFonts w:ascii="GHEA Grapalat" w:hAnsi="GHEA Grapalat"/>
          <w:b/>
        </w:rPr>
        <w:br w:type="page"/>
      </w:r>
    </w:p>
    <w:p w14:paraId="5C1309D2"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616CA344" w14:textId="7F763B0A"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w:t>
      </w:r>
      <w:r w:rsidR="00E07131" w:rsidRPr="00E07131">
        <w:rPr>
          <w:rFonts w:ascii="GHEA Grapalat" w:hAnsi="GHEA Grapalat"/>
          <w:b/>
          <w:sz w:val="24"/>
          <w:szCs w:val="24"/>
        </w:rPr>
        <w:t>на 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F87082" w:rsidRPr="00F87082">
        <w:rPr>
          <w:rFonts w:ascii="GHEA Grapalat" w:hAnsi="GHEA Grapalat"/>
          <w:b/>
        </w:rPr>
        <w:t>ՄԵԾ/ԱՌՈՂՋ–ԳՀԾՁԲ-</w:t>
      </w:r>
      <w:r w:rsidR="00F24059" w:rsidRPr="00F24059">
        <w:rPr>
          <w:rFonts w:ascii="GHEA Grapalat" w:hAnsi="GHEA Grapalat"/>
          <w:b/>
        </w:rPr>
        <w:t xml:space="preserve">26/02     </w:t>
      </w:r>
    </w:p>
    <w:p w14:paraId="1FC049B6" w14:textId="77777777"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ED89513" w14:textId="77777777"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45DBB818" w14:textId="77777777" w:rsidR="000E5A91" w:rsidRPr="00B138F3" w:rsidRDefault="000E5A91" w:rsidP="000E5A91">
      <w:pPr>
        <w:widowControl w:val="0"/>
        <w:spacing w:after="160"/>
        <w:ind w:left="567" w:right="565"/>
        <w:jc w:val="center"/>
        <w:rPr>
          <w:rFonts w:ascii="GHEA Grapalat" w:hAnsi="GHEA Grapalat"/>
          <w:b/>
        </w:rPr>
      </w:pPr>
    </w:p>
    <w:p w14:paraId="1932416B" w14:textId="77777777"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14:paraId="38047166" w14:textId="77777777"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D7F337E"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33E72FA8"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14:paraId="471C136D"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B221CC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06B7ED5F" w14:textId="77777777"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91A0384"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14:paraId="5605CD06"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7973280"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E7931BD"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A760650"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2CDCFF0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543E4">
        <w:rPr>
          <w:rFonts w:ascii="GHEA Grapalat" w:eastAsiaTheme="minorHAnsi" w:hAnsi="GHEA Grapalat" w:cstheme="minorBidi"/>
          <w:sz w:val="18"/>
          <w:szCs w:val="18"/>
        </w:rPr>
        <w:t>*</w:t>
      </w:r>
    </w:p>
    <w:p w14:paraId="3531ADAE"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4DE0ADC6"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F775C4C"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11CA18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26CC029"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4114A6C2"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04E2D5A" w14:textId="77777777" w:rsidR="00CC378E"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622EBD78" w14:textId="77777777" w:rsidR="00CC378E" w:rsidRDefault="00CC378E"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Pr>
          <w:rStyle w:val="af5"/>
          <w:b w:val="0"/>
          <w:bCs w:val="0"/>
          <w:sz w:val="20"/>
          <w:szCs w:val="20"/>
        </w:rPr>
        <w:t>адрес эл. почты секретаря</w:t>
      </w:r>
    </w:p>
    <w:p w14:paraId="36279463" w14:textId="77777777" w:rsidR="0036746C"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lastRenderedPageBreak/>
        <w:t>упомянутом в настоящем пункте приглашении к процедуре закупок.</w:t>
      </w:r>
    </w:p>
    <w:p w14:paraId="2774741B" w14:textId="77777777" w:rsidR="0036746C" w:rsidRDefault="0036746C" w:rsidP="0036746C">
      <w:pPr>
        <w:pStyle w:val="af4"/>
        <w:shd w:val="clear" w:color="auto" w:fill="FFFFFF"/>
        <w:spacing w:before="0" w:beforeAutospacing="0" w:after="0" w:afterAutospacing="0"/>
        <w:ind w:firstLine="375"/>
        <w:jc w:val="both"/>
        <w:rPr>
          <w:rStyle w:val="af5"/>
          <w:b w:val="0"/>
          <w:bCs w:val="0"/>
          <w:sz w:val="20"/>
          <w:szCs w:val="20"/>
        </w:rPr>
      </w:pPr>
    </w:p>
    <w:p w14:paraId="3996F6FE"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F8E372D" w14:textId="77777777" w:rsidR="00BF7253" w:rsidRPr="00C10A50"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3DE7AF6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7C42195A"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ED37E58"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62A2B82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77EB2BE"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29BD3F3"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F1F0291"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14:paraId="43B26717"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E29C535"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37F52A8"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692A6B0"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1311757F"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14:paraId="1FD54E86"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3225CC"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7FE0E902"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7257F320"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170724" w14:textId="77777777"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579B4F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791F3240"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3CD7C400" w14:textId="77777777" w:rsidR="000E5A91" w:rsidRPr="00B138F3" w:rsidRDefault="000E5A91" w:rsidP="00BF7253">
      <w:pPr>
        <w:pStyle w:val="a3"/>
        <w:widowControl w:val="0"/>
        <w:spacing w:after="160" w:line="240" w:lineRule="auto"/>
        <w:rPr>
          <w:rFonts w:ascii="GHEA Grapalat" w:hAnsi="GHEA Grapalat" w:cs="Sylfaen"/>
          <w:i w:val="0"/>
          <w:sz w:val="24"/>
          <w:szCs w:val="24"/>
        </w:rPr>
      </w:pPr>
    </w:p>
    <w:p w14:paraId="3C870C7E" w14:textId="77777777" w:rsidR="00260163" w:rsidRPr="00B138F3" w:rsidRDefault="00260163" w:rsidP="00B46D58">
      <w:pPr>
        <w:widowControl w:val="0"/>
        <w:spacing w:after="160"/>
        <w:ind w:left="567" w:right="565"/>
        <w:jc w:val="center"/>
        <w:rPr>
          <w:rFonts w:ascii="GHEA Grapalat" w:hAnsi="GHEA Grapalat"/>
          <w:b/>
        </w:rPr>
      </w:pPr>
    </w:p>
    <w:p w14:paraId="23F7051B" w14:textId="77777777" w:rsidR="00CF2692" w:rsidRPr="00B138F3" w:rsidRDefault="00CF2692" w:rsidP="00B46D58">
      <w:pPr>
        <w:widowControl w:val="0"/>
        <w:spacing w:after="160"/>
        <w:ind w:left="567" w:right="565"/>
        <w:jc w:val="center"/>
        <w:rPr>
          <w:rFonts w:ascii="GHEA Grapalat" w:hAnsi="GHEA Grapalat"/>
          <w:b/>
        </w:rPr>
      </w:pPr>
    </w:p>
    <w:p w14:paraId="11AF8081" w14:textId="77777777" w:rsidR="009B7A85" w:rsidRDefault="009B7A85" w:rsidP="00F24059">
      <w:pPr>
        <w:widowControl w:val="0"/>
        <w:spacing w:after="160"/>
        <w:rPr>
          <w:rFonts w:ascii="GHEA Grapalat" w:hAnsi="GHEA Grapalat"/>
          <w:b/>
        </w:rPr>
      </w:pPr>
    </w:p>
    <w:p w14:paraId="14E19827"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2D96C7FE" w14:textId="4E7A4AAB"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w:t>
      </w:r>
      <w:r w:rsidR="00E07131" w:rsidRPr="00E07131">
        <w:rPr>
          <w:rFonts w:ascii="GHEA Grapalat" w:hAnsi="GHEA Grapalat"/>
          <w:b/>
        </w:rPr>
        <w:t>на запрос котировок</w:t>
      </w:r>
      <w:r w:rsidRPr="00B138F3">
        <w:rPr>
          <w:rFonts w:ascii="GHEA Grapalat" w:hAnsi="GHEA Grapalat" w:cs="Arial"/>
          <w:b/>
        </w:rPr>
        <w:br/>
      </w:r>
      <w:r w:rsidR="00F87082" w:rsidRPr="00F87082">
        <w:rPr>
          <w:rFonts w:ascii="GHEA Grapalat" w:hAnsi="GHEA Grapalat"/>
          <w:b/>
        </w:rPr>
        <w:t xml:space="preserve">               </w:t>
      </w:r>
      <w:r w:rsidRPr="00B138F3">
        <w:rPr>
          <w:rFonts w:ascii="GHEA Grapalat" w:hAnsi="GHEA Grapalat"/>
          <w:b/>
        </w:rPr>
        <w:t xml:space="preserve">под кодом </w:t>
      </w:r>
      <w:r w:rsidR="00F87082" w:rsidRPr="00F87082">
        <w:rPr>
          <w:rFonts w:ascii="GHEA Grapalat" w:hAnsi="GHEA Grapalat"/>
          <w:b/>
          <w:sz w:val="20"/>
          <w:szCs w:val="20"/>
        </w:rPr>
        <w:t>ՄԵԾ/ԱՌՈՂՋ–ԳՀԾՁԲ-</w:t>
      </w:r>
      <w:r w:rsidR="00F24059" w:rsidRPr="00F24059">
        <w:rPr>
          <w:rFonts w:ascii="GHEA Grapalat" w:hAnsi="GHEA Grapalat"/>
          <w:b/>
          <w:sz w:val="20"/>
          <w:szCs w:val="20"/>
        </w:rPr>
        <w:t xml:space="preserve">26/02     </w:t>
      </w:r>
    </w:p>
    <w:p w14:paraId="0C831B1E" w14:textId="77777777"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CB3F816"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3F412195"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lastRenderedPageBreak/>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40B236CF"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0FED6956"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21EEBC52"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5EBB527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53581778"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14:paraId="758927D0" w14:textId="77777777"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29C952DF"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14:paraId="2B7CF5AD"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73E9BE51" w14:textId="77777777" w:rsidR="007B3F5F" w:rsidRPr="00CC5A5B" w:rsidRDefault="007B3F5F" w:rsidP="00CC5A5B">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69372CC6" w14:textId="77777777" w:rsidR="007B3F5F" w:rsidRPr="00CC5A5B" w:rsidRDefault="00667A47"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04BD91CF" w14:textId="77777777" w:rsidR="007B3F5F" w:rsidRPr="00B138F3" w:rsidRDefault="007B3F5F"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14:paraId="778F588F"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51456627"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рабочих  дней</w:t>
      </w:r>
      <w:proofErr w:type="gramEnd"/>
      <w:r w:rsidRPr="00B138F3">
        <w:rPr>
          <w:rFonts w:ascii="GHEA Grapalat" w:eastAsiaTheme="minorHAnsi" w:hAnsi="GHEA Grapalat" w:cstheme="minorBidi"/>
        </w:rPr>
        <w:t xml:space="preserve"> после получения требования. </w:t>
      </w:r>
    </w:p>
    <w:p w14:paraId="6E6CB7EA" w14:textId="77777777"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BD86C5D"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7184E">
        <w:rPr>
          <w:rFonts w:ascii="GHEA Grapalat" w:eastAsiaTheme="minorHAnsi" w:hAnsi="GHEA Grapalat" w:cstheme="minorBidi"/>
          <w:sz w:val="18"/>
          <w:szCs w:val="18"/>
        </w:rPr>
        <w:t xml:space="preserve"> *</w:t>
      </w:r>
    </w:p>
    <w:p w14:paraId="18C21C68"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9C8757B"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A4FD643"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DB955D" w14:textId="77777777" w:rsidR="007B3F5F" w:rsidRPr="000D0F13" w:rsidRDefault="007B3F5F" w:rsidP="007B3F5F">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14:paraId="49FE067F" w14:textId="77777777" w:rsidR="007B3F5F" w:rsidRPr="000D0F13" w:rsidRDefault="007B3F5F" w:rsidP="007B3F5F">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14:paraId="314C1DC4" w14:textId="77777777" w:rsidR="0054663D" w:rsidRPr="000D0F13" w:rsidRDefault="00746170" w:rsidP="0054663D">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proofErr w:type="gramStart"/>
      <w:r w:rsidR="0054663D" w:rsidRPr="000D0F13">
        <w:rPr>
          <w:rFonts w:ascii="GHEA Grapalat" w:eastAsiaTheme="minorHAnsi" w:hAnsi="GHEA Grapalat" w:cstheme="minorBidi"/>
        </w:rPr>
        <w:t>и  действует</w:t>
      </w:r>
      <w:proofErr w:type="gramEnd"/>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proofErr w:type="gramStart"/>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до</w:t>
      </w:r>
      <w:proofErr w:type="gramEnd"/>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proofErr w:type="gramStart"/>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рабочего</w:t>
      </w:r>
      <w:proofErr w:type="gramEnd"/>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proofErr w:type="gramStart"/>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следующего</w:t>
      </w:r>
      <w:proofErr w:type="gramEnd"/>
      <w:r w:rsidR="0054663D" w:rsidRPr="000D0F13">
        <w:rPr>
          <w:rFonts w:ascii="GHEA Grapalat" w:eastAsiaTheme="minorHAnsi" w:hAnsi="GHEA Grapalat" w:cstheme="minorBidi"/>
        </w:rPr>
        <w:t xml:space="preserve"> за днем </w:t>
      </w:r>
    </w:p>
    <w:p w14:paraId="501EA3B2" w14:textId="77777777" w:rsidR="0054663D" w:rsidRPr="000D0F13" w:rsidRDefault="0054663D" w:rsidP="0054663D">
      <w:pPr>
        <w:pStyle w:val="af4"/>
        <w:shd w:val="clear" w:color="auto" w:fill="FFFFFF"/>
        <w:contextualSpacing/>
        <w:jc w:val="both"/>
        <w:rPr>
          <w:rFonts w:ascii="GHEA Grapalat" w:eastAsiaTheme="minorHAnsi" w:hAnsi="GHEA Grapalat" w:cstheme="minorBidi"/>
          <w:sz w:val="18"/>
          <w:szCs w:val="18"/>
          <w:lang w:val="hy-AM"/>
        </w:rPr>
      </w:pPr>
    </w:p>
    <w:p w14:paraId="427AC60C" w14:textId="77777777" w:rsidR="0054663D" w:rsidRPr="000D0F13" w:rsidRDefault="0054663D" w:rsidP="0054663D">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14:paraId="7B0C80CA" w14:textId="77777777" w:rsidR="00BB7E7F"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29B5BBB2" w14:textId="77777777" w:rsidR="00BB7E7F" w:rsidRDefault="00BB7E7F" w:rsidP="0054663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3BEE6E4F" w14:textId="77777777" w:rsidR="0054663D" w:rsidRPr="000D0F13"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450AB3F3" w14:textId="77777777" w:rsidR="00C34E3B" w:rsidRPr="00EF6EB4" w:rsidRDefault="00C34E3B" w:rsidP="0054663D">
      <w:pPr>
        <w:pStyle w:val="af4"/>
        <w:shd w:val="clear" w:color="auto" w:fill="FFFFFF"/>
        <w:contextualSpacing/>
        <w:jc w:val="both"/>
        <w:rPr>
          <w:rFonts w:ascii="GHEA Grapalat" w:eastAsiaTheme="minorHAnsi" w:hAnsi="GHEA Grapalat" w:cstheme="minorBidi"/>
          <w:color w:val="FF0000"/>
        </w:rPr>
      </w:pPr>
    </w:p>
    <w:p w14:paraId="46A656A8"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76573BA7"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B986098"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FBE627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75D522E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CA8316A"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2B7C65F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E612A0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096DC5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469092A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356293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B771C90"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38F7908"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62231500"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6E98CD2"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CC3CB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E430097"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B7A8A47"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2717B570"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398560A"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16299AFF"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2BE88D"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08540B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6311727E" w14:textId="77777777" w:rsidR="0064751C" w:rsidRPr="008842CE" w:rsidRDefault="0064751C" w:rsidP="0064751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F6231D4" w14:textId="77777777" w:rsidR="007B3F5F" w:rsidRPr="00B138F3" w:rsidRDefault="00DB3187"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p>
    <w:p w14:paraId="651E54A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7A16A52" w14:textId="77777777" w:rsidR="00CF2692" w:rsidRPr="00B138F3" w:rsidRDefault="00CF2692" w:rsidP="00B46D58">
      <w:pPr>
        <w:widowControl w:val="0"/>
        <w:spacing w:after="160"/>
        <w:ind w:left="567" w:right="565"/>
        <w:jc w:val="center"/>
        <w:rPr>
          <w:rFonts w:ascii="GHEA Grapalat" w:hAnsi="GHEA Grapalat"/>
          <w:b/>
        </w:rPr>
      </w:pPr>
    </w:p>
    <w:p w14:paraId="6678B0B7" w14:textId="77777777" w:rsidR="00CF2692" w:rsidRPr="00B138F3" w:rsidRDefault="00CF2692" w:rsidP="00B46D58">
      <w:pPr>
        <w:widowControl w:val="0"/>
        <w:spacing w:after="160"/>
        <w:ind w:left="567" w:right="565"/>
        <w:jc w:val="center"/>
        <w:rPr>
          <w:rFonts w:ascii="GHEA Grapalat" w:hAnsi="GHEA Grapalat"/>
          <w:b/>
        </w:rPr>
      </w:pPr>
    </w:p>
    <w:p w14:paraId="3F205005" w14:textId="77777777" w:rsidR="007B3F5F" w:rsidRPr="00B138F3" w:rsidRDefault="007B3F5F" w:rsidP="00B46D58">
      <w:pPr>
        <w:widowControl w:val="0"/>
        <w:spacing w:after="160"/>
        <w:ind w:left="567" w:right="565"/>
        <w:jc w:val="center"/>
        <w:rPr>
          <w:rFonts w:ascii="GHEA Grapalat" w:hAnsi="GHEA Grapalat"/>
          <w:b/>
        </w:rPr>
      </w:pPr>
    </w:p>
    <w:p w14:paraId="55AAAD1A" w14:textId="77777777" w:rsidR="00CF2692" w:rsidRPr="00B138F3" w:rsidRDefault="00CF2692" w:rsidP="00B46D58">
      <w:pPr>
        <w:widowControl w:val="0"/>
        <w:spacing w:after="160"/>
        <w:ind w:left="567" w:right="565"/>
        <w:jc w:val="center"/>
        <w:rPr>
          <w:rFonts w:ascii="GHEA Grapalat" w:hAnsi="GHEA Grapalat"/>
          <w:b/>
        </w:rPr>
      </w:pPr>
    </w:p>
    <w:p w14:paraId="0FBF9DC2" w14:textId="77777777" w:rsidR="001005B0" w:rsidRPr="00B138F3" w:rsidRDefault="001005B0" w:rsidP="00B46D58">
      <w:pPr>
        <w:widowControl w:val="0"/>
        <w:spacing w:after="160"/>
        <w:ind w:left="567" w:right="565"/>
        <w:jc w:val="center"/>
        <w:rPr>
          <w:rFonts w:ascii="GHEA Grapalat" w:hAnsi="GHEA Grapalat"/>
          <w:b/>
        </w:rPr>
      </w:pPr>
    </w:p>
    <w:p w14:paraId="4513D0C0" w14:textId="77777777" w:rsidR="001005B0" w:rsidRPr="00B138F3" w:rsidRDefault="001005B0" w:rsidP="00B46D58">
      <w:pPr>
        <w:widowControl w:val="0"/>
        <w:spacing w:after="160"/>
        <w:ind w:left="567" w:right="565"/>
        <w:jc w:val="center"/>
        <w:rPr>
          <w:rFonts w:ascii="GHEA Grapalat" w:hAnsi="GHEA Grapalat"/>
          <w:b/>
        </w:rPr>
      </w:pPr>
    </w:p>
    <w:p w14:paraId="243C3536" w14:textId="77777777" w:rsidR="000816A6" w:rsidRDefault="000816A6">
      <w:pPr>
        <w:rPr>
          <w:rFonts w:ascii="GHEA Grapalat" w:hAnsi="GHEA Grapalat"/>
          <w:i/>
          <w:sz w:val="22"/>
          <w:szCs w:val="22"/>
        </w:rPr>
      </w:pPr>
      <w:r>
        <w:rPr>
          <w:rFonts w:ascii="GHEA Grapalat" w:hAnsi="GHEA Grapalat"/>
          <w:i/>
          <w:sz w:val="22"/>
          <w:szCs w:val="22"/>
        </w:rPr>
        <w:br w:type="page"/>
      </w:r>
    </w:p>
    <w:p w14:paraId="34D21BD4" w14:textId="77777777"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14:paraId="7B826B3B" w14:textId="79741EB1"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 xml:space="preserve">к Приглашению </w:t>
      </w:r>
      <w:r w:rsidR="00E07131" w:rsidRPr="00E07131">
        <w:rPr>
          <w:rFonts w:ascii="GHEA Grapalat" w:hAnsi="GHEA Grapalat"/>
          <w:b/>
          <w:i/>
        </w:rPr>
        <w:t>на запрос котировок</w:t>
      </w:r>
      <w:r w:rsidRPr="00B263B7">
        <w:rPr>
          <w:rFonts w:ascii="GHEA Grapalat" w:hAnsi="GHEA Grapalat" w:cs="GHEA Grapalat"/>
          <w:b/>
          <w:i/>
        </w:rPr>
        <w:br/>
      </w:r>
      <w:r w:rsidRPr="00B263B7">
        <w:rPr>
          <w:rFonts w:ascii="GHEA Grapalat" w:hAnsi="GHEA Grapalat"/>
          <w:b/>
          <w:i/>
        </w:rPr>
        <w:t xml:space="preserve">под кодом </w:t>
      </w:r>
      <w:r w:rsidR="00F87082" w:rsidRPr="00F87082">
        <w:rPr>
          <w:rFonts w:ascii="GHEA Grapalat" w:hAnsi="GHEA Grapalat"/>
          <w:b/>
          <w:sz w:val="20"/>
          <w:szCs w:val="20"/>
        </w:rPr>
        <w:t>ՄԵԾ/ԱՌՈՂՋ–ԳՀԾՁԲ-</w:t>
      </w:r>
      <w:r w:rsidR="00F24059" w:rsidRPr="00F24059">
        <w:rPr>
          <w:rFonts w:ascii="GHEA Grapalat" w:hAnsi="GHEA Grapalat"/>
          <w:b/>
          <w:sz w:val="20"/>
          <w:szCs w:val="20"/>
        </w:rPr>
        <w:t xml:space="preserve">26/02     </w:t>
      </w:r>
      <w:r w:rsidRPr="00B263B7">
        <w:rPr>
          <w:rStyle w:val="af6"/>
          <w:rFonts w:ascii="GHEA Grapalat" w:hAnsi="GHEA Grapalat"/>
          <w:b/>
          <w:i/>
        </w:rPr>
        <w:footnoteReference w:customMarkFollows="1" w:id="16"/>
        <w:t>*</w:t>
      </w:r>
    </w:p>
    <w:p w14:paraId="5558A0C2" w14:textId="77777777" w:rsidR="00542F4F" w:rsidRPr="00B138F3" w:rsidRDefault="00542F4F" w:rsidP="00542F4F">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41C02BA" w14:textId="77777777"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01A161A8" w14:textId="77777777" w:rsidR="00542F4F" w:rsidRPr="00B138F3" w:rsidRDefault="00542F4F" w:rsidP="00542F4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w:t>
      </w:r>
      <w:proofErr w:type="gramStart"/>
      <w:r w:rsidRPr="000952F7">
        <w:rPr>
          <w:rFonts w:ascii="GHEA Grapalat" w:eastAsiaTheme="minorHAnsi" w:hAnsi="GHEA Grapalat" w:cstheme="minorBidi"/>
        </w:rPr>
        <w:t>договор)</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272C1378" w14:textId="77777777"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0952F7" w:rsidRPr="001115E9">
        <w:rPr>
          <w:rStyle w:val="af5"/>
          <w:rFonts w:ascii="GHEA Grapalat" w:hAnsi="GHEA Grapalat"/>
          <w:b w:val="0"/>
          <w:sz w:val="18"/>
          <w:szCs w:val="18"/>
        </w:rPr>
        <w:t xml:space="preserve">                             </w:t>
      </w:r>
      <w:r w:rsidRPr="00B138F3">
        <w:rPr>
          <w:rStyle w:val="af5"/>
          <w:rFonts w:ascii="GHEA Grapalat" w:hAnsi="GHEA Grapalat"/>
          <w:b w:val="0"/>
          <w:sz w:val="18"/>
          <w:szCs w:val="18"/>
        </w:rPr>
        <w:t xml:space="preserve"> номер заключаемого договора</w:t>
      </w:r>
    </w:p>
    <w:p w14:paraId="60F3A73A" w14:textId="77777777"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7E635018" w14:textId="77777777" w:rsidR="00542F4F" w:rsidRPr="00B138F3" w:rsidRDefault="00542F4F" w:rsidP="00542F4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4304A028"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2380E6B0" w14:textId="77777777" w:rsidR="00542F4F" w:rsidRPr="00B138F3" w:rsidRDefault="00542F4F" w:rsidP="00542F4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14:paraId="231EC4B5" w14:textId="77777777" w:rsidR="00542F4F" w:rsidRPr="00B138F3" w:rsidRDefault="00542F4F" w:rsidP="00542F4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6E6D1444" w14:textId="77777777"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14:paraId="69AF5D9A"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07A6C22D"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2373FB09" w14:textId="77777777" w:rsidR="00542F4F" w:rsidRPr="00B138F3" w:rsidRDefault="00F215EE" w:rsidP="00542F4F">
      <w:pPr>
        <w:pStyle w:val="af4"/>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14:paraId="33725512" w14:textId="77777777"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DC1223">
        <w:rPr>
          <w:rFonts w:ascii="GHEA Grapalat" w:eastAsiaTheme="minorHAnsi" w:hAnsi="GHEA Grapalat" w:cstheme="minorBidi"/>
        </w:rPr>
        <w:t xml:space="preserve">   (</w:t>
      </w:r>
      <w:proofErr w:type="gramEnd"/>
      <w:r w:rsidRPr="00DC1223">
        <w:rPr>
          <w:rFonts w:ascii="GHEA Grapalat" w:eastAsiaTheme="minorHAnsi" w:hAnsi="GHEA Grapalat" w:cstheme="minorBidi"/>
        </w:rPr>
        <w:t xml:space="preserve">далее-сумма             </w:t>
      </w:r>
    </w:p>
    <w:p w14:paraId="44367459" w14:textId="77777777"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14:paraId="781A47E1" w14:textId="77777777" w:rsidR="00CC173E" w:rsidRPr="00DC1223" w:rsidRDefault="00542F4F" w:rsidP="00CC173E">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w:t>
      </w:r>
      <w:proofErr w:type="gramStart"/>
      <w:r w:rsidRPr="00DC1223">
        <w:rPr>
          <w:rFonts w:ascii="GHEA Grapalat" w:eastAsiaTheme="minorHAnsi" w:hAnsi="GHEA Grapalat" w:cstheme="minorBidi"/>
        </w:rPr>
        <w:t>рабочих  дней</w:t>
      </w:r>
      <w:proofErr w:type="gramEnd"/>
      <w:r w:rsidRPr="00DC1223">
        <w:rPr>
          <w:rFonts w:ascii="GHEA Grapalat" w:eastAsiaTheme="minorHAnsi" w:hAnsi="GHEA Grapalat" w:cstheme="minorBidi"/>
        </w:rPr>
        <w:t xml:space="preserve">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w:t>
      </w:r>
      <w:proofErr w:type="gramStart"/>
      <w:r w:rsidR="00CC173E" w:rsidRPr="00DC1223">
        <w:rPr>
          <w:rFonts w:ascii="GHEA Grapalat" w:eastAsiaTheme="minorHAnsi" w:hAnsi="GHEA Grapalat" w:cstheme="minorBidi"/>
        </w:rPr>
        <w:t>лицу</w:t>
      </w:r>
      <w:proofErr w:type="gramEnd"/>
      <w:r w:rsidR="00CC173E" w:rsidRPr="00DC1223">
        <w:rPr>
          <w:rFonts w:ascii="GHEA Grapalat" w:eastAsiaTheme="minorHAnsi" w:hAnsi="GHEA Grapalat" w:cstheme="minorBidi"/>
        </w:rPr>
        <w:t xml:space="preserve"> давшему </w:t>
      </w:r>
      <w:proofErr w:type="gramStart"/>
      <w:r w:rsidR="00CC173E" w:rsidRPr="00DC1223">
        <w:rPr>
          <w:rFonts w:ascii="GHEA Grapalat" w:eastAsiaTheme="minorHAnsi" w:hAnsi="GHEA Grapalat" w:cstheme="minorBidi"/>
        </w:rPr>
        <w:t>гарантию .</w:t>
      </w:r>
      <w:proofErr w:type="gramEnd"/>
    </w:p>
    <w:p w14:paraId="234482DE" w14:textId="77777777" w:rsidR="00542F4F" w:rsidRPr="00B138F3" w:rsidRDefault="00542F4F" w:rsidP="00CC173E">
      <w:pPr>
        <w:pStyle w:val="af4"/>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14:paraId="165D4981"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4751C">
        <w:rPr>
          <w:rFonts w:ascii="GHEA Grapalat" w:eastAsiaTheme="minorHAnsi" w:hAnsi="GHEA Grapalat" w:cstheme="minorBidi"/>
          <w:sz w:val="18"/>
          <w:szCs w:val="18"/>
        </w:rPr>
        <w:t>*</w:t>
      </w:r>
    </w:p>
    <w:p w14:paraId="13D99EF3" w14:textId="77777777"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EB395E3" w14:textId="77777777"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A89F57C"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99B95F3" w14:textId="77777777" w:rsidR="00293897" w:rsidRPr="00D96BE2" w:rsidRDefault="00293897" w:rsidP="00293897">
      <w:pPr>
        <w:pStyle w:val="af4"/>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w:t>
      </w:r>
      <w:proofErr w:type="gramStart"/>
      <w:r w:rsidRPr="00D96BE2">
        <w:rPr>
          <w:rFonts w:ascii="GHEA Grapalat" w:eastAsiaTheme="minorHAnsi" w:hAnsi="GHEA Grapalat" w:cstheme="minorBidi"/>
        </w:rPr>
        <w:t>заключаемого  между</w:t>
      </w:r>
      <w:proofErr w:type="gramEnd"/>
      <w:r w:rsidRPr="00D96BE2">
        <w:rPr>
          <w:rFonts w:ascii="GHEA Grapalat" w:eastAsiaTheme="minorHAnsi" w:hAnsi="GHEA Grapalat" w:cstheme="minorBidi"/>
        </w:rPr>
        <w:t xml:space="preserve">  </w:t>
      </w:r>
    </w:p>
    <w:p w14:paraId="70D46770" w14:textId="77777777" w:rsidR="00293897" w:rsidRPr="00D96BE2" w:rsidRDefault="002A23D9" w:rsidP="00293897">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14:paraId="1F911D90" w14:textId="77777777" w:rsidR="00293897" w:rsidRPr="00D96BE2" w:rsidDel="002A23D9" w:rsidRDefault="00293897" w:rsidP="00293897">
      <w:pPr>
        <w:pStyle w:val="af4"/>
        <w:shd w:val="clear" w:color="auto" w:fill="FFFFFF"/>
        <w:ind w:firstLine="374"/>
        <w:contextualSpacing/>
        <w:jc w:val="both"/>
        <w:rPr>
          <w:del w:id="7" w:author="Inesa Kocharyan" w:date="2023-07-07T17:57:00Z"/>
          <w:rFonts w:ascii="GHEA Grapalat" w:eastAsiaTheme="minorHAnsi" w:hAnsi="GHEA Grapalat" w:cstheme="minorBidi"/>
        </w:rPr>
      </w:pPr>
    </w:p>
    <w:p w14:paraId="1D27EA1E" w14:textId="77777777" w:rsidR="00293897" w:rsidRPr="00D96BE2" w:rsidRDefault="002A23D9" w:rsidP="00293897">
      <w:pPr>
        <w:pStyle w:val="af4"/>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proofErr w:type="gramStart"/>
      <w:r w:rsidR="00293897" w:rsidRPr="00D96BE2">
        <w:rPr>
          <w:rFonts w:ascii="GHEA Grapalat" w:eastAsiaTheme="minorHAnsi" w:hAnsi="GHEA Grapalat" w:cstheme="minorBidi"/>
        </w:rPr>
        <w:t>и  действует</w:t>
      </w:r>
      <w:proofErr w:type="gramEnd"/>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proofErr w:type="gramStart"/>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до</w:t>
      </w:r>
      <w:proofErr w:type="gramEnd"/>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proofErr w:type="gramStart"/>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рабочего</w:t>
      </w:r>
      <w:proofErr w:type="gramEnd"/>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proofErr w:type="gramStart"/>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следующего</w:t>
      </w:r>
      <w:proofErr w:type="gramEnd"/>
      <w:r w:rsidR="00293897" w:rsidRPr="00D96BE2">
        <w:rPr>
          <w:rFonts w:ascii="GHEA Grapalat" w:eastAsiaTheme="minorHAnsi" w:hAnsi="GHEA Grapalat" w:cstheme="minorBidi"/>
        </w:rPr>
        <w:t xml:space="preserve"> за днем </w:t>
      </w:r>
    </w:p>
    <w:p w14:paraId="1F4D3B58" w14:textId="77777777" w:rsidR="00293897" w:rsidRPr="00D96BE2" w:rsidRDefault="00293897" w:rsidP="00293897">
      <w:pPr>
        <w:pStyle w:val="af4"/>
        <w:shd w:val="clear" w:color="auto" w:fill="FFFFFF"/>
        <w:contextualSpacing/>
        <w:jc w:val="both"/>
        <w:rPr>
          <w:rFonts w:ascii="GHEA Grapalat" w:eastAsiaTheme="minorHAnsi" w:hAnsi="GHEA Grapalat" w:cstheme="minorBidi"/>
          <w:sz w:val="18"/>
          <w:szCs w:val="18"/>
          <w:lang w:val="hy-AM"/>
        </w:rPr>
      </w:pPr>
    </w:p>
    <w:p w14:paraId="70EA6C84" w14:textId="77777777" w:rsidR="00293897" w:rsidRPr="00D96BE2" w:rsidRDefault="00293897" w:rsidP="00293897">
      <w:pPr>
        <w:pStyle w:val="af4"/>
        <w:shd w:val="clear" w:color="auto" w:fill="FFFFFF"/>
        <w:contextualSpacing/>
        <w:jc w:val="center"/>
        <w:rPr>
          <w:rFonts w:eastAsiaTheme="minorHAnsi" w:cstheme="minorBidi"/>
        </w:rPr>
      </w:pPr>
      <w:r w:rsidRPr="00D96BE2">
        <w:rPr>
          <w:rFonts w:ascii="GHEA Grapalat" w:eastAsiaTheme="minorHAnsi" w:hAnsi="GHEA Grapalat" w:cstheme="minorBidi"/>
          <w:lang w:val="hy-AM"/>
        </w:rPr>
        <w:lastRenderedPageBreak/>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14:paraId="6C520414" w14:textId="77777777" w:rsidR="00A01B99"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14:paraId="2173647C" w14:textId="77777777" w:rsidR="00A01B99" w:rsidRDefault="00A01B99" w:rsidP="00293897">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62E2AE34" w14:textId="77777777" w:rsidR="00293897" w:rsidRPr="00D96BE2"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14:paraId="2D41F3D5" w14:textId="77777777" w:rsidR="00293897" w:rsidRDefault="00293897"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633FE48"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3AEEA12" w14:textId="77777777" w:rsidR="00542F4F" w:rsidRPr="00B138F3" w:rsidRDefault="00542F4F" w:rsidP="00542F4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8568D2F" w14:textId="77777777" w:rsidR="00542F4F" w:rsidRPr="00B138F3" w:rsidRDefault="00542F4F" w:rsidP="00542F4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B72F2FA"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03E055CA"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047C853"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CDCFCDB"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4DD3C31" w14:textId="77777777" w:rsidR="00DA0E0D" w:rsidRPr="0091562B" w:rsidRDefault="00542F4F" w:rsidP="00DA0E0D">
      <w:pPr>
        <w:pStyle w:val="af4"/>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14:paraId="665B0D86"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4E22B2E8"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4365755"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3C124AE"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3A90805"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6A5755D"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49470EA"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p>
    <w:p w14:paraId="0DBC8BDD"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54E625F"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B209C1E"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D122149"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B93C70F"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rPr>
      </w:pPr>
    </w:p>
    <w:p w14:paraId="5F48669C"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795588B"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14:paraId="3772BF96"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14:paraId="482CB755"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682098C" w14:textId="77777777"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5B53F9C"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45563856"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17BC0E0A"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4736476" w14:textId="77777777" w:rsidR="00542F4F" w:rsidRPr="00B138F3" w:rsidRDefault="00542F4F" w:rsidP="00542F4F">
      <w:pPr>
        <w:widowControl w:val="0"/>
        <w:spacing w:after="160"/>
        <w:ind w:left="567" w:right="565"/>
        <w:jc w:val="center"/>
        <w:rPr>
          <w:rFonts w:ascii="GHEA Grapalat" w:hAnsi="GHEA Grapalat"/>
          <w:b/>
        </w:rPr>
      </w:pPr>
    </w:p>
    <w:p w14:paraId="79E1B9A3" w14:textId="77777777" w:rsidR="00542F4F" w:rsidRDefault="00542F4F" w:rsidP="00542F4F">
      <w:pPr>
        <w:rPr>
          <w:rFonts w:ascii="GHEA Grapalat" w:hAnsi="GHEA Grapalat"/>
          <w:i/>
          <w:sz w:val="22"/>
          <w:szCs w:val="22"/>
        </w:rPr>
      </w:pPr>
    </w:p>
    <w:p w14:paraId="639B99F3" w14:textId="77777777" w:rsidR="00542F4F" w:rsidRDefault="00542F4F" w:rsidP="00542F4F">
      <w:pPr>
        <w:rPr>
          <w:rFonts w:ascii="GHEA Grapalat" w:hAnsi="GHEA Grapalat"/>
          <w:i/>
          <w:sz w:val="22"/>
          <w:szCs w:val="22"/>
        </w:rPr>
      </w:pPr>
    </w:p>
    <w:p w14:paraId="636DE34E"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09B613FC"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29296C8F" w14:textId="66114033"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w:t>
      </w:r>
      <w:r w:rsidR="00E07131" w:rsidRPr="00E07131">
        <w:rPr>
          <w:rFonts w:ascii="GHEA Grapalat" w:hAnsi="GHEA Grapalat"/>
          <w:b/>
          <w:i/>
        </w:rPr>
        <w:t>на 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F87082" w:rsidRPr="00F87082">
        <w:rPr>
          <w:rFonts w:ascii="GHEA Grapalat" w:hAnsi="GHEA Grapalat"/>
          <w:b/>
          <w:sz w:val="20"/>
          <w:szCs w:val="20"/>
        </w:rPr>
        <w:t>ՄԵԾ/ԱՌՈՂՋ–ԳՀԾՁԲ-</w:t>
      </w:r>
      <w:r w:rsidR="00F24059" w:rsidRPr="00F24059">
        <w:rPr>
          <w:rFonts w:ascii="GHEA Grapalat" w:hAnsi="GHEA Grapalat"/>
          <w:b/>
          <w:sz w:val="20"/>
          <w:szCs w:val="20"/>
        </w:rPr>
        <w:t xml:space="preserve">26/02     </w:t>
      </w:r>
    </w:p>
    <w:p w14:paraId="353684C3" w14:textId="77777777" w:rsidR="003D2FE2" w:rsidRPr="00B138F3" w:rsidRDefault="003D2FE2" w:rsidP="003D2FE2">
      <w:pPr>
        <w:widowControl w:val="0"/>
        <w:spacing w:after="160"/>
        <w:jc w:val="center"/>
        <w:rPr>
          <w:rFonts w:ascii="GHEA Grapalat" w:hAnsi="GHEA Grapalat"/>
          <w:b/>
          <w:sz w:val="22"/>
          <w:szCs w:val="22"/>
        </w:rPr>
      </w:pPr>
    </w:p>
    <w:p w14:paraId="07900C61"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C37890E"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419B4CC" w14:textId="77777777" w:rsidTr="00B932B8">
        <w:tc>
          <w:tcPr>
            <w:tcW w:w="4786" w:type="dxa"/>
          </w:tcPr>
          <w:p w14:paraId="3991B12F"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5471C69"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14:paraId="5939C8FB" w14:textId="77777777" w:rsidR="003D2FE2" w:rsidRPr="00B138F3" w:rsidRDefault="003D2FE2" w:rsidP="003D2FE2">
      <w:pPr>
        <w:widowControl w:val="0"/>
        <w:spacing w:after="160"/>
        <w:rPr>
          <w:rFonts w:ascii="GHEA Grapalat" w:hAnsi="GHEA Grapalat" w:cs="GHEA Grapalat"/>
          <w:b/>
          <w:sz w:val="22"/>
          <w:szCs w:val="22"/>
        </w:rPr>
      </w:pPr>
    </w:p>
    <w:p w14:paraId="18E01AFB"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6877C1D5"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554007D"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2A39BC5"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299B9EAC"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222F89C"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22A8677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3197190D"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CA8DE1E"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455DE8EF"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3EBDEFF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7ABBA1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20EB24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78DA819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AB883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950BD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CF3B53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0C7C83E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FDC3AB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EC5282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CA1C69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54D778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7F092D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233D7575"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07CFC3F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89D0ED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4C4EB4C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27A275D"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44D1EF"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2368BAE"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199522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1F06D25"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14:paraId="4F97DDE9"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02919B3"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3CBAAA4"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75E1B6A"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404E7013" w14:textId="77777777" w:rsidR="003D2FE2" w:rsidRPr="00B138F3" w:rsidRDefault="003D2FE2" w:rsidP="003D2FE2">
      <w:pPr>
        <w:widowControl w:val="0"/>
        <w:spacing w:after="160"/>
        <w:jc w:val="right"/>
        <w:rPr>
          <w:rFonts w:ascii="GHEA Grapalat" w:hAnsi="GHEA Grapalat"/>
          <w:sz w:val="22"/>
          <w:szCs w:val="22"/>
        </w:rPr>
      </w:pPr>
    </w:p>
    <w:p w14:paraId="1C2E561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38A91A8D"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4A6C7288" w14:textId="77777777" w:rsidR="003D2FE2" w:rsidRPr="00B138F3" w:rsidRDefault="003D2FE2" w:rsidP="003D2FE2">
      <w:pPr>
        <w:widowControl w:val="0"/>
        <w:spacing w:after="160"/>
        <w:jc w:val="both"/>
        <w:rPr>
          <w:rFonts w:ascii="GHEA Grapalat" w:hAnsi="GHEA Grapalat"/>
          <w:sz w:val="22"/>
          <w:szCs w:val="22"/>
        </w:rPr>
      </w:pPr>
    </w:p>
    <w:p w14:paraId="3D72A70B" w14:textId="77777777" w:rsidR="003D2FE2" w:rsidRPr="00B138F3" w:rsidRDefault="003D2FE2" w:rsidP="003D2FE2">
      <w:pPr>
        <w:widowControl w:val="0"/>
        <w:spacing w:after="160"/>
        <w:jc w:val="both"/>
        <w:rPr>
          <w:rFonts w:ascii="GHEA Grapalat" w:hAnsi="GHEA Grapalat"/>
          <w:sz w:val="22"/>
          <w:szCs w:val="22"/>
        </w:rPr>
      </w:pPr>
    </w:p>
    <w:p w14:paraId="727F3074" w14:textId="77777777" w:rsidR="003D2FE2" w:rsidRPr="00B138F3" w:rsidRDefault="003D2FE2" w:rsidP="003D2FE2">
      <w:pPr>
        <w:rPr>
          <w:sz w:val="22"/>
          <w:szCs w:val="22"/>
        </w:rPr>
      </w:pPr>
    </w:p>
    <w:p w14:paraId="1472BBB8" w14:textId="77777777" w:rsidR="001005B0" w:rsidRPr="00B138F3" w:rsidRDefault="001005B0" w:rsidP="003D2FE2">
      <w:pPr>
        <w:widowControl w:val="0"/>
        <w:spacing w:after="160"/>
        <w:ind w:left="567" w:right="565"/>
        <w:jc w:val="both"/>
        <w:rPr>
          <w:rFonts w:ascii="GHEA Grapalat" w:hAnsi="GHEA Grapalat"/>
          <w:sz w:val="22"/>
          <w:szCs w:val="22"/>
        </w:rPr>
      </w:pPr>
    </w:p>
    <w:p w14:paraId="109832C6" w14:textId="77777777" w:rsidR="001005B0" w:rsidRPr="00B138F3" w:rsidRDefault="001005B0" w:rsidP="00B46D58">
      <w:pPr>
        <w:widowControl w:val="0"/>
        <w:spacing w:after="160"/>
        <w:ind w:left="567" w:right="565"/>
        <w:jc w:val="center"/>
        <w:rPr>
          <w:rFonts w:ascii="GHEA Grapalat" w:hAnsi="GHEA Grapalat"/>
          <w:b/>
          <w:sz w:val="22"/>
          <w:szCs w:val="22"/>
        </w:rPr>
      </w:pPr>
    </w:p>
    <w:p w14:paraId="39E0A0DC" w14:textId="77777777" w:rsidR="001005B0" w:rsidRPr="00B138F3" w:rsidRDefault="001005B0" w:rsidP="00B46D58">
      <w:pPr>
        <w:widowControl w:val="0"/>
        <w:spacing w:after="160"/>
        <w:ind w:left="567" w:right="565"/>
        <w:jc w:val="center"/>
        <w:rPr>
          <w:rFonts w:ascii="GHEA Grapalat" w:hAnsi="GHEA Grapalat"/>
          <w:b/>
          <w:sz w:val="22"/>
          <w:szCs w:val="22"/>
        </w:rPr>
      </w:pPr>
    </w:p>
    <w:p w14:paraId="7987E3F9" w14:textId="77777777" w:rsidR="001005B0" w:rsidRPr="00B138F3" w:rsidRDefault="001005B0" w:rsidP="00B46D58">
      <w:pPr>
        <w:widowControl w:val="0"/>
        <w:spacing w:after="160"/>
        <w:ind w:left="567" w:right="565"/>
        <w:jc w:val="center"/>
        <w:rPr>
          <w:rFonts w:ascii="GHEA Grapalat" w:hAnsi="GHEA Grapalat"/>
          <w:b/>
          <w:sz w:val="22"/>
          <w:szCs w:val="22"/>
        </w:rPr>
      </w:pPr>
    </w:p>
    <w:p w14:paraId="6D41AF4E" w14:textId="77777777" w:rsidR="001005B0" w:rsidRPr="00B138F3" w:rsidRDefault="001005B0" w:rsidP="00B46D58">
      <w:pPr>
        <w:widowControl w:val="0"/>
        <w:spacing w:after="160"/>
        <w:ind w:left="567" w:right="565"/>
        <w:jc w:val="center"/>
        <w:rPr>
          <w:rFonts w:ascii="GHEA Grapalat" w:hAnsi="GHEA Grapalat"/>
          <w:b/>
          <w:sz w:val="22"/>
          <w:szCs w:val="22"/>
        </w:rPr>
      </w:pPr>
    </w:p>
    <w:p w14:paraId="0BEF3A40" w14:textId="77777777" w:rsidR="001005B0" w:rsidRPr="00B138F3" w:rsidRDefault="001005B0" w:rsidP="00B46D58">
      <w:pPr>
        <w:widowControl w:val="0"/>
        <w:spacing w:after="160"/>
        <w:ind w:left="567" w:right="565"/>
        <w:jc w:val="center"/>
        <w:rPr>
          <w:rFonts w:ascii="GHEA Grapalat" w:hAnsi="GHEA Grapalat"/>
          <w:b/>
          <w:sz w:val="22"/>
          <w:szCs w:val="22"/>
        </w:rPr>
      </w:pPr>
    </w:p>
    <w:p w14:paraId="739A66EA" w14:textId="77777777" w:rsidR="001005B0" w:rsidRPr="00B138F3" w:rsidRDefault="001005B0" w:rsidP="00B46D58">
      <w:pPr>
        <w:widowControl w:val="0"/>
        <w:spacing w:after="160"/>
        <w:ind w:left="567" w:right="565"/>
        <w:jc w:val="center"/>
        <w:rPr>
          <w:rFonts w:ascii="GHEA Grapalat" w:hAnsi="GHEA Grapalat"/>
          <w:b/>
        </w:rPr>
      </w:pPr>
    </w:p>
    <w:p w14:paraId="056B0BA8" w14:textId="77777777" w:rsidR="001005B0" w:rsidRPr="00B138F3" w:rsidRDefault="001005B0" w:rsidP="00B46D58">
      <w:pPr>
        <w:widowControl w:val="0"/>
        <w:spacing w:after="160"/>
        <w:ind w:left="567" w:right="565"/>
        <w:jc w:val="center"/>
        <w:rPr>
          <w:rFonts w:ascii="GHEA Grapalat" w:hAnsi="GHEA Grapalat"/>
          <w:b/>
        </w:rPr>
      </w:pPr>
    </w:p>
    <w:p w14:paraId="76AAEE31" w14:textId="77777777" w:rsidR="001005B0" w:rsidRPr="00B138F3" w:rsidRDefault="001005B0" w:rsidP="00B46D58">
      <w:pPr>
        <w:widowControl w:val="0"/>
        <w:spacing w:after="160"/>
        <w:ind w:left="567" w:right="565"/>
        <w:jc w:val="center"/>
        <w:rPr>
          <w:rFonts w:ascii="GHEA Grapalat" w:hAnsi="GHEA Grapalat"/>
          <w:b/>
        </w:rPr>
      </w:pPr>
    </w:p>
    <w:p w14:paraId="1680B68E" w14:textId="77777777" w:rsidR="001005B0" w:rsidRPr="00B138F3" w:rsidRDefault="001005B0" w:rsidP="00B46D58">
      <w:pPr>
        <w:widowControl w:val="0"/>
        <w:spacing w:after="160"/>
        <w:ind w:left="567" w:right="565"/>
        <w:jc w:val="center"/>
        <w:rPr>
          <w:rFonts w:ascii="GHEA Grapalat" w:hAnsi="GHEA Grapalat"/>
          <w:b/>
        </w:rPr>
      </w:pPr>
    </w:p>
    <w:p w14:paraId="62E816AA" w14:textId="77777777" w:rsidR="001005B0" w:rsidRPr="00B138F3" w:rsidRDefault="001005B0" w:rsidP="00B46D58">
      <w:pPr>
        <w:widowControl w:val="0"/>
        <w:spacing w:after="160"/>
        <w:ind w:left="567" w:right="565"/>
        <w:jc w:val="center"/>
        <w:rPr>
          <w:rFonts w:ascii="GHEA Grapalat" w:hAnsi="GHEA Grapalat"/>
          <w:b/>
        </w:rPr>
      </w:pPr>
    </w:p>
    <w:p w14:paraId="7CBA509F" w14:textId="77777777" w:rsidR="001005B0" w:rsidRPr="00B138F3" w:rsidRDefault="001005B0" w:rsidP="00B46D58">
      <w:pPr>
        <w:widowControl w:val="0"/>
        <w:spacing w:after="160"/>
        <w:ind w:left="567" w:right="565"/>
        <w:jc w:val="center"/>
        <w:rPr>
          <w:rFonts w:ascii="GHEA Grapalat" w:hAnsi="GHEA Grapalat"/>
          <w:b/>
        </w:rPr>
      </w:pPr>
    </w:p>
    <w:p w14:paraId="12B3CDF0" w14:textId="77777777" w:rsidR="001005B0" w:rsidRPr="00B138F3" w:rsidRDefault="001005B0" w:rsidP="00B46D58">
      <w:pPr>
        <w:widowControl w:val="0"/>
        <w:spacing w:after="160"/>
        <w:ind w:left="567" w:right="565"/>
        <w:jc w:val="center"/>
        <w:rPr>
          <w:rFonts w:ascii="GHEA Grapalat" w:hAnsi="GHEA Grapalat"/>
          <w:b/>
        </w:rPr>
      </w:pPr>
    </w:p>
    <w:p w14:paraId="16F03280" w14:textId="77777777" w:rsidR="001005B0" w:rsidRDefault="001005B0" w:rsidP="00B46D58">
      <w:pPr>
        <w:widowControl w:val="0"/>
        <w:spacing w:after="160"/>
        <w:ind w:left="567" w:right="565"/>
        <w:jc w:val="center"/>
        <w:rPr>
          <w:rFonts w:ascii="GHEA Grapalat" w:hAnsi="GHEA Grapalat"/>
          <w:b/>
          <w:lang w:val="hy-AM"/>
        </w:rPr>
      </w:pPr>
    </w:p>
    <w:p w14:paraId="17CE28D3" w14:textId="77777777" w:rsidR="00E752B6" w:rsidRDefault="00E752B6" w:rsidP="00B46D58">
      <w:pPr>
        <w:widowControl w:val="0"/>
        <w:spacing w:after="160"/>
        <w:ind w:left="567" w:right="565"/>
        <w:jc w:val="center"/>
        <w:rPr>
          <w:rFonts w:ascii="GHEA Grapalat" w:hAnsi="GHEA Grapalat"/>
          <w:b/>
          <w:lang w:val="hy-AM"/>
        </w:rPr>
      </w:pPr>
    </w:p>
    <w:p w14:paraId="5B00F5B3"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5361658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DEC611"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79F426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190DD"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4D1C5E4F"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44F1F"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3BA600A7"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AD4E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76BE57D5"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73C7A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4E042AE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3C793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2788CA2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E784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1C529B2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C11BC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183F96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17BB9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1853E98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02C53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436820E5"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32BC2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269AD31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2C20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706BDA6C"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13B4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E752B6" w:rsidRPr="00B138F3" w14:paraId="524C6EB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A753F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0D82880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40297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1405861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A36C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3732287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F68AA8"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66643582"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1A48655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30F530EA"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5AEF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59617540"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240EC"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79A77B4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ADBF816"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3C923AF" w14:textId="77777777" w:rsidR="00E752B6" w:rsidRPr="00B138F3" w:rsidRDefault="00E752B6" w:rsidP="009216D6">
            <w:pPr>
              <w:widowControl w:val="0"/>
              <w:spacing w:after="160"/>
              <w:rPr>
                <w:rFonts w:ascii="GHEA Grapalat" w:hAnsi="GHEA Grapalat" w:cs="Sylfaen"/>
              </w:rPr>
            </w:pPr>
          </w:p>
          <w:p w14:paraId="466AB32F"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0668FE46" w14:textId="77777777" w:rsidR="00E752B6" w:rsidRPr="00B138F3" w:rsidRDefault="00E752B6" w:rsidP="009216D6">
            <w:pPr>
              <w:widowControl w:val="0"/>
              <w:spacing w:after="160"/>
              <w:rPr>
                <w:rFonts w:ascii="GHEA Grapalat" w:hAnsi="GHEA Grapalat" w:cs="Sylfaen"/>
              </w:rPr>
            </w:pPr>
          </w:p>
          <w:p w14:paraId="04EF820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35AE0CF" w14:textId="77777777" w:rsidR="00E752B6" w:rsidRPr="00B138F3" w:rsidRDefault="00E752B6" w:rsidP="009216D6">
            <w:pPr>
              <w:widowControl w:val="0"/>
              <w:spacing w:after="160"/>
              <w:rPr>
                <w:rFonts w:ascii="GHEA Grapalat" w:hAnsi="GHEA Grapalat" w:cs="Sylfaen"/>
              </w:rPr>
            </w:pPr>
          </w:p>
          <w:p w14:paraId="006F68DA"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D162C37"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6AB1C96"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D748D4B" w14:textId="77777777" w:rsidR="00E752B6" w:rsidRPr="00B138F3" w:rsidRDefault="00E752B6" w:rsidP="009216D6">
            <w:pPr>
              <w:widowControl w:val="0"/>
              <w:spacing w:after="160"/>
              <w:rPr>
                <w:rFonts w:ascii="GHEA Grapalat" w:hAnsi="GHEA Grapalat" w:cs="Sylfaen"/>
              </w:rPr>
            </w:pPr>
          </w:p>
          <w:p w14:paraId="0B5D582E"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70C9FB3" w14:textId="77777777" w:rsidR="00E752B6" w:rsidRPr="00B138F3" w:rsidRDefault="00E752B6" w:rsidP="009216D6">
            <w:pPr>
              <w:widowControl w:val="0"/>
              <w:spacing w:after="160"/>
              <w:jc w:val="right"/>
              <w:rPr>
                <w:rFonts w:ascii="GHEA Grapalat" w:hAnsi="GHEA Grapalat" w:cs="Tahoma"/>
              </w:rPr>
            </w:pPr>
          </w:p>
          <w:p w14:paraId="5A575856"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3E4D1ED" w14:textId="77777777" w:rsidR="00E752B6" w:rsidRPr="00B138F3" w:rsidRDefault="00E752B6" w:rsidP="009216D6">
            <w:pPr>
              <w:widowControl w:val="0"/>
              <w:spacing w:after="160"/>
              <w:rPr>
                <w:rFonts w:ascii="GHEA Grapalat" w:hAnsi="GHEA Grapalat" w:cs="Sylfaen"/>
              </w:rPr>
            </w:pPr>
          </w:p>
          <w:p w14:paraId="5C566682"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3C78B598"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2930CB1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FEB7CFB" w14:textId="77777777" w:rsidR="00E752B6" w:rsidRPr="00B138F3" w:rsidRDefault="00E752B6" w:rsidP="009216D6">
            <w:pPr>
              <w:widowControl w:val="0"/>
              <w:spacing w:after="160"/>
              <w:rPr>
                <w:rFonts w:ascii="GHEA Grapalat" w:hAnsi="GHEA Grapalat"/>
              </w:rPr>
            </w:pPr>
          </w:p>
          <w:p w14:paraId="1826844D"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8AE2CA8"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CF3E2B9" w14:textId="77777777" w:rsidR="00E752B6" w:rsidRPr="00B138F3" w:rsidRDefault="00E752B6" w:rsidP="009216D6">
            <w:pPr>
              <w:widowControl w:val="0"/>
              <w:spacing w:after="160"/>
              <w:rPr>
                <w:rFonts w:ascii="GHEA Grapalat" w:hAnsi="GHEA Grapalat" w:cs="Tahoma"/>
              </w:rPr>
            </w:pPr>
          </w:p>
          <w:p w14:paraId="634DCE2A"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AEAFDF2"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41CFAD6" w14:textId="77777777" w:rsidR="00E752B6" w:rsidRPr="00B138F3" w:rsidRDefault="00E752B6" w:rsidP="009216D6">
            <w:pPr>
              <w:widowControl w:val="0"/>
              <w:spacing w:after="160"/>
              <w:rPr>
                <w:rFonts w:ascii="GHEA Grapalat" w:hAnsi="GHEA Grapalat" w:cs="Tahoma"/>
              </w:rPr>
            </w:pPr>
          </w:p>
          <w:p w14:paraId="46CFE059"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2FDE92CB"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8B25522" w14:textId="77777777" w:rsidR="00E752B6" w:rsidRPr="00B138F3" w:rsidRDefault="00E752B6" w:rsidP="009216D6">
            <w:pPr>
              <w:widowControl w:val="0"/>
              <w:spacing w:after="160"/>
              <w:rPr>
                <w:rFonts w:ascii="GHEA Grapalat" w:hAnsi="GHEA Grapalat" w:cs="Arial"/>
              </w:rPr>
            </w:pPr>
          </w:p>
        </w:tc>
      </w:tr>
      <w:tr w:rsidR="00E752B6" w:rsidRPr="00B138F3" w14:paraId="469A5D68"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DDB638E"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4872888" w14:textId="77777777" w:rsidR="00E752B6" w:rsidRPr="00B138F3" w:rsidRDefault="00E752B6" w:rsidP="009216D6">
            <w:pPr>
              <w:widowControl w:val="0"/>
              <w:spacing w:after="160"/>
              <w:rPr>
                <w:rFonts w:ascii="GHEA Grapalat" w:hAnsi="GHEA Grapalat" w:cs="Sylfaen"/>
              </w:rPr>
            </w:pPr>
          </w:p>
          <w:p w14:paraId="302AE39E"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86AE1B0"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7610D1B" w14:textId="77777777" w:rsidR="00E752B6" w:rsidRPr="00B138F3" w:rsidRDefault="00E752B6" w:rsidP="009216D6">
            <w:pPr>
              <w:widowControl w:val="0"/>
              <w:spacing w:after="160"/>
              <w:rPr>
                <w:rFonts w:ascii="GHEA Grapalat" w:hAnsi="GHEA Grapalat"/>
              </w:rPr>
            </w:pPr>
          </w:p>
          <w:p w14:paraId="21409B81"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AFE4BCE" w14:textId="77777777" w:rsidR="00E752B6" w:rsidRPr="00B138F3" w:rsidRDefault="00E752B6" w:rsidP="00E752B6">
      <w:pPr>
        <w:widowControl w:val="0"/>
        <w:spacing w:after="160"/>
        <w:jc w:val="center"/>
        <w:rPr>
          <w:rFonts w:ascii="GHEA Grapalat" w:hAnsi="GHEA Grapalat" w:cs="Sylfaen"/>
        </w:rPr>
      </w:pPr>
    </w:p>
    <w:p w14:paraId="78AEDC53" w14:textId="77777777" w:rsidR="00E752B6" w:rsidRPr="00E752B6" w:rsidRDefault="00E752B6" w:rsidP="00B46D58">
      <w:pPr>
        <w:widowControl w:val="0"/>
        <w:spacing w:after="160"/>
        <w:ind w:left="567" w:right="565"/>
        <w:jc w:val="center"/>
        <w:rPr>
          <w:rFonts w:ascii="GHEA Grapalat" w:hAnsi="GHEA Grapalat"/>
          <w:b/>
        </w:rPr>
      </w:pPr>
    </w:p>
    <w:p w14:paraId="674748B9" w14:textId="77777777" w:rsidR="001005B0" w:rsidRPr="00B138F3" w:rsidRDefault="001005B0" w:rsidP="00B46D58">
      <w:pPr>
        <w:widowControl w:val="0"/>
        <w:spacing w:after="160"/>
        <w:ind w:left="567" w:right="565"/>
        <w:jc w:val="center"/>
        <w:rPr>
          <w:rFonts w:ascii="GHEA Grapalat" w:hAnsi="GHEA Grapalat"/>
          <w:b/>
        </w:rPr>
      </w:pPr>
    </w:p>
    <w:p w14:paraId="34BDC2B1" w14:textId="77777777" w:rsidR="001005B0" w:rsidRPr="00B138F3" w:rsidRDefault="001005B0" w:rsidP="00B46D58">
      <w:pPr>
        <w:widowControl w:val="0"/>
        <w:spacing w:after="160"/>
        <w:ind w:left="567" w:right="565"/>
        <w:jc w:val="center"/>
        <w:rPr>
          <w:rFonts w:ascii="GHEA Grapalat" w:hAnsi="GHEA Grapalat"/>
          <w:b/>
        </w:rPr>
      </w:pPr>
    </w:p>
    <w:p w14:paraId="6EE2BFD6" w14:textId="77777777" w:rsidR="001005B0" w:rsidRPr="00B138F3" w:rsidRDefault="001005B0" w:rsidP="00B46D58">
      <w:pPr>
        <w:widowControl w:val="0"/>
        <w:spacing w:after="160"/>
        <w:ind w:left="567" w:right="565"/>
        <w:jc w:val="center"/>
        <w:rPr>
          <w:rFonts w:ascii="GHEA Grapalat" w:hAnsi="GHEA Grapalat"/>
          <w:b/>
        </w:rPr>
      </w:pPr>
    </w:p>
    <w:p w14:paraId="0BE67626" w14:textId="77777777" w:rsidR="00C3421C" w:rsidRPr="00B138F3" w:rsidRDefault="00C3421C" w:rsidP="00C3421C">
      <w:pPr>
        <w:widowControl w:val="0"/>
        <w:spacing w:after="160"/>
        <w:jc w:val="center"/>
        <w:rPr>
          <w:rFonts w:ascii="GHEA Grapalat" w:hAnsi="GHEA Grapalat" w:cs="Sylfaen"/>
        </w:rPr>
      </w:pPr>
    </w:p>
    <w:p w14:paraId="234F379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1148701"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7B8C0175"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87E429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20EC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B18F6E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7C5594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8FE022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3A68A4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714CC3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3EC54A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C78FE6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8C4D74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2830C5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B3530A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CEAAB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9794B2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D46363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999FA2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1D6EE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AB0993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980C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E2ED1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536AF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0070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EC8B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47B9AF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F3E7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EFFFE0F"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DC231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E0DB5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64BC9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0FE19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3CD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81D433D"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5A9572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820E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8348B3"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88FA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484AD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41A3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70F637D"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46882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6DA5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6A97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152E76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9B6FCD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368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AC3FB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B9B09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B90F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B5EF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21E32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0E4F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C0106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E637E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041C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BB6E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38937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E29CB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85E2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A3EDC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88EAC2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705F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11E4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7865E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1403FB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A346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AD314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EBBDC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05DA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ABE50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47E02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84B6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D8EC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50068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BC750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B6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641A6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56A1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C37D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6C3B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332D3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FE4B1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072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E20C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0C025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063EF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90DC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F82DCC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A5D2C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80A1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D219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F1915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5A5E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D73F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0A1B5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6B899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F679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A04A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ECAF9C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926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64527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60381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7ED7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0E54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0DF3A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5969D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DD0E4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A78879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CF76E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487E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1D08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FDABD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194F80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5947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2BD65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6FD41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D3CD2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71B77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9844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0D1536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FC89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545F6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0DFB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720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06C57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49D01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83C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4BF78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07AE6F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FAE8D2"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lastRenderedPageBreak/>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5C2936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608B70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47B3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37C2D3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84BB3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351B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752B5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D0CD67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28E174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58D1D0"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A760B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95C0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036AA9"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F1FD286"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2DC45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76541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03876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1FC1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D4E58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1AB2D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010C0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37C4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46D1B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8BC70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3596E2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24DD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E5B6BE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44791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AE5C5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1A6D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4DA0CF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C3048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A51E6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E29A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85077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20381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07A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0B8036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5E68235E"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C21C4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168DD5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14:paraId="6CC194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0F7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536DF1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E3E3C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A724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73924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63650A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6359E3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6602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969FB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F189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3344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BDFF9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A848E1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A4C8F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F1279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274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3479C6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D4759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40A3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CDE5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DA2035"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29CB8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C570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B88D1E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AE8E3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66F7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318A0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88B536"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0BA06A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6B592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E4934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6DD8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090D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664AE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35360ED"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707BB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9D91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6DC32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877341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64D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A7AD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5AF0961"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09976B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BEB6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5777B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D1D9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92AC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EE3E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ECDAF9"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79DF54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6D53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F2E23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w:t>
            </w:r>
            <w:r w:rsidRPr="00B138F3">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82600D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4F9F5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554D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7C6298" w14:textId="77777777" w:rsidR="00C3421C" w:rsidRPr="00B138F3" w:rsidRDefault="00C3421C" w:rsidP="000745BE">
            <w:pPr>
              <w:widowControl w:val="0"/>
              <w:spacing w:after="120"/>
              <w:jc w:val="center"/>
              <w:rPr>
                <w:rFonts w:ascii="GHEA Grapalat" w:hAnsi="GHEA Grapalat"/>
                <w:sz w:val="18"/>
                <w:szCs w:val="18"/>
              </w:rPr>
            </w:pPr>
          </w:p>
        </w:tc>
      </w:tr>
    </w:tbl>
    <w:p w14:paraId="07AF54BF" w14:textId="77777777" w:rsidR="001005B0" w:rsidRPr="00B138F3" w:rsidRDefault="001005B0" w:rsidP="00B46D58">
      <w:pPr>
        <w:widowControl w:val="0"/>
        <w:spacing w:after="160"/>
        <w:ind w:left="567" w:right="565"/>
        <w:jc w:val="center"/>
        <w:rPr>
          <w:rFonts w:ascii="GHEA Grapalat" w:hAnsi="GHEA Grapalat"/>
          <w:b/>
        </w:rPr>
      </w:pPr>
    </w:p>
    <w:p w14:paraId="6C52D9DB" w14:textId="77777777" w:rsidR="001005B0" w:rsidRPr="00B138F3" w:rsidRDefault="001005B0" w:rsidP="00B46D58">
      <w:pPr>
        <w:widowControl w:val="0"/>
        <w:spacing w:after="160"/>
        <w:ind w:left="567" w:right="565"/>
        <w:jc w:val="center"/>
        <w:rPr>
          <w:rFonts w:ascii="GHEA Grapalat" w:hAnsi="GHEA Grapalat"/>
          <w:b/>
        </w:rPr>
      </w:pPr>
    </w:p>
    <w:p w14:paraId="417CA8C9" w14:textId="77777777" w:rsidR="001005B0" w:rsidRPr="00B138F3" w:rsidRDefault="001005B0" w:rsidP="00B46D58">
      <w:pPr>
        <w:widowControl w:val="0"/>
        <w:spacing w:after="160"/>
        <w:ind w:left="567" w:right="565"/>
        <w:jc w:val="center"/>
        <w:rPr>
          <w:rFonts w:ascii="GHEA Grapalat" w:hAnsi="GHEA Grapalat"/>
          <w:b/>
        </w:rPr>
      </w:pPr>
    </w:p>
    <w:p w14:paraId="6663F52B" w14:textId="77777777" w:rsidR="001005B0" w:rsidRPr="00B138F3" w:rsidRDefault="001005B0" w:rsidP="00B46D58">
      <w:pPr>
        <w:widowControl w:val="0"/>
        <w:spacing w:after="160"/>
        <w:ind w:left="567" w:right="565"/>
        <w:jc w:val="center"/>
        <w:rPr>
          <w:rFonts w:ascii="GHEA Grapalat" w:hAnsi="GHEA Grapalat"/>
          <w:b/>
        </w:rPr>
      </w:pPr>
    </w:p>
    <w:p w14:paraId="23C15DC5" w14:textId="77777777" w:rsidR="001005B0" w:rsidRPr="00B138F3" w:rsidRDefault="001005B0" w:rsidP="00B46D58">
      <w:pPr>
        <w:widowControl w:val="0"/>
        <w:spacing w:after="160"/>
        <w:ind w:left="567" w:right="565"/>
        <w:jc w:val="center"/>
        <w:rPr>
          <w:rFonts w:ascii="GHEA Grapalat" w:hAnsi="GHEA Grapalat"/>
          <w:b/>
        </w:rPr>
      </w:pPr>
    </w:p>
    <w:p w14:paraId="4C371EAA" w14:textId="77777777" w:rsidR="001005B0" w:rsidRPr="00B138F3" w:rsidRDefault="001005B0" w:rsidP="00B46D58">
      <w:pPr>
        <w:widowControl w:val="0"/>
        <w:spacing w:after="160"/>
        <w:ind w:left="567" w:right="565"/>
        <w:jc w:val="center"/>
        <w:rPr>
          <w:rFonts w:ascii="GHEA Grapalat" w:hAnsi="GHEA Grapalat"/>
          <w:b/>
        </w:rPr>
      </w:pPr>
    </w:p>
    <w:p w14:paraId="79A04043" w14:textId="77777777" w:rsidR="001005B0" w:rsidRPr="00B138F3" w:rsidRDefault="001005B0" w:rsidP="00B46D58">
      <w:pPr>
        <w:widowControl w:val="0"/>
        <w:spacing w:after="160"/>
        <w:ind w:left="567" w:right="565"/>
        <w:jc w:val="center"/>
        <w:rPr>
          <w:rFonts w:ascii="GHEA Grapalat" w:hAnsi="GHEA Grapalat"/>
          <w:b/>
        </w:rPr>
      </w:pPr>
    </w:p>
    <w:p w14:paraId="13CE48BF" w14:textId="77777777" w:rsidR="001005B0" w:rsidRPr="00B138F3" w:rsidRDefault="001005B0" w:rsidP="00B46D58">
      <w:pPr>
        <w:widowControl w:val="0"/>
        <w:spacing w:after="160"/>
        <w:ind w:left="567" w:right="565"/>
        <w:jc w:val="center"/>
        <w:rPr>
          <w:rFonts w:ascii="GHEA Grapalat" w:hAnsi="GHEA Grapalat"/>
          <w:b/>
        </w:rPr>
      </w:pPr>
    </w:p>
    <w:p w14:paraId="6BC98B58" w14:textId="77777777" w:rsidR="001005B0" w:rsidRPr="00B138F3" w:rsidRDefault="001005B0" w:rsidP="00B46D58">
      <w:pPr>
        <w:widowControl w:val="0"/>
        <w:spacing w:after="160"/>
        <w:ind w:left="567" w:right="565"/>
        <w:jc w:val="center"/>
        <w:rPr>
          <w:rFonts w:ascii="GHEA Grapalat" w:hAnsi="GHEA Grapalat"/>
          <w:b/>
        </w:rPr>
      </w:pPr>
    </w:p>
    <w:p w14:paraId="2DF3A582" w14:textId="77777777" w:rsidR="001005B0" w:rsidRPr="00B138F3" w:rsidRDefault="001005B0" w:rsidP="00B46D58">
      <w:pPr>
        <w:widowControl w:val="0"/>
        <w:spacing w:after="160"/>
        <w:ind w:left="567" w:right="565"/>
        <w:jc w:val="center"/>
        <w:rPr>
          <w:rFonts w:ascii="GHEA Grapalat" w:hAnsi="GHEA Grapalat"/>
          <w:b/>
        </w:rPr>
      </w:pPr>
    </w:p>
    <w:p w14:paraId="4ABF35E9" w14:textId="77777777" w:rsidR="00E15A1C" w:rsidRPr="001E2736" w:rsidRDefault="00E15A1C" w:rsidP="00E07131">
      <w:pPr>
        <w:widowControl w:val="0"/>
        <w:spacing w:after="160"/>
        <w:rPr>
          <w:rFonts w:ascii="GHEA Grapalat" w:hAnsi="GHEA Grapalat"/>
          <w:b/>
        </w:rPr>
      </w:pPr>
    </w:p>
    <w:p w14:paraId="24840BDB"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78C78CB9" w14:textId="50D25F09"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w:t>
      </w:r>
      <w:r w:rsidR="00E07131" w:rsidRPr="00E07131">
        <w:rPr>
          <w:rFonts w:ascii="GHEA Grapalat" w:hAnsi="GHEA Grapalat"/>
          <w:b/>
          <w:sz w:val="24"/>
          <w:szCs w:val="24"/>
        </w:rPr>
        <w:t>на 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F87082" w:rsidRPr="00F87082">
        <w:rPr>
          <w:rFonts w:ascii="GHEA Grapalat" w:hAnsi="GHEA Grapalat"/>
          <w:b/>
        </w:rPr>
        <w:t>ՄԵԾ/ԱՌՈՂՋ–ԳՀԾՁԲ-</w:t>
      </w:r>
      <w:r w:rsidR="00F24059" w:rsidRPr="00F24059">
        <w:rPr>
          <w:rFonts w:ascii="GHEA Grapalat" w:hAnsi="GHEA Grapalat"/>
          <w:b/>
        </w:rPr>
        <w:t xml:space="preserve">26/02     </w:t>
      </w:r>
    </w:p>
    <w:p w14:paraId="1A6E8FF1" w14:textId="77777777" w:rsidR="001005B0" w:rsidRPr="00B138F3" w:rsidRDefault="001005B0" w:rsidP="00B46D58">
      <w:pPr>
        <w:widowControl w:val="0"/>
        <w:spacing w:after="160"/>
        <w:ind w:left="567" w:right="565"/>
        <w:jc w:val="center"/>
        <w:rPr>
          <w:rFonts w:ascii="GHEA Grapalat" w:hAnsi="GHEA Grapalat"/>
          <w:b/>
        </w:rPr>
      </w:pPr>
    </w:p>
    <w:p w14:paraId="1E94D869"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F3EEF0A"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3C6523A1" w14:textId="77777777" w:rsidR="001005B0" w:rsidRPr="00B138F3" w:rsidRDefault="001005B0" w:rsidP="00B46D58">
      <w:pPr>
        <w:widowControl w:val="0"/>
        <w:spacing w:after="160"/>
        <w:ind w:left="567" w:right="565"/>
        <w:jc w:val="center"/>
        <w:rPr>
          <w:rFonts w:ascii="GHEA Grapalat" w:hAnsi="GHEA Grapalat"/>
          <w:b/>
        </w:rPr>
      </w:pPr>
    </w:p>
    <w:p w14:paraId="0F14BEE5"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roofErr w:type="gramStart"/>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roofErr w:type="gramEnd"/>
    </w:p>
    <w:p w14:paraId="29EBFDC8"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5D73AA09"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394F06F1"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27CA2611"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11231DD7"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lastRenderedPageBreak/>
        <w:t>(</w:t>
      </w:r>
      <w:r w:rsidRPr="00B138F3">
        <w:rPr>
          <w:rFonts w:ascii="GHEA Grapalat" w:eastAsiaTheme="minorHAnsi" w:hAnsi="GHEA Grapalat" w:cstheme="minorBidi"/>
        </w:rPr>
        <w:t>далее-принципал).</w:t>
      </w:r>
    </w:p>
    <w:p w14:paraId="0B3C756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2970E861"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B8FA3A8"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14:paraId="00865CBF"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3DA0B07A"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589F0ECA"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90731D9"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54104333"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0EEECE8D"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CA5C35">
        <w:rPr>
          <w:rFonts w:ascii="GHEA Grapalat" w:eastAsiaTheme="minorHAnsi" w:hAnsi="GHEA Grapalat" w:cstheme="minorBidi"/>
          <w:sz w:val="18"/>
          <w:szCs w:val="18"/>
        </w:rPr>
        <w:t>*</w:t>
      </w:r>
    </w:p>
    <w:p w14:paraId="7A76B496"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6FAD5A1"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FE2542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C2839A" w14:textId="77777777"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w:t>
      </w:r>
      <w:proofErr w:type="gramStart"/>
      <w:r w:rsidR="001F0970">
        <w:rPr>
          <w:rFonts w:ascii="GHEA Grapalat" w:eastAsiaTheme="minorHAnsi" w:hAnsi="GHEA Grapalat" w:cstheme="minorBidi"/>
        </w:rPr>
        <w:t xml:space="preserve">силе  </w:t>
      </w:r>
      <w:r w:rsidRPr="00E22E83">
        <w:rPr>
          <w:rFonts w:ascii="GHEA Grapalat" w:eastAsiaTheme="minorHAnsi" w:hAnsi="GHEA Grapalat" w:cstheme="minorBidi"/>
        </w:rPr>
        <w:t>со</w:t>
      </w:r>
      <w:proofErr w:type="gramEnd"/>
      <w:r w:rsidRPr="00E22E83">
        <w:rPr>
          <w:rFonts w:ascii="GHEA Grapalat" w:eastAsiaTheme="minorHAnsi" w:hAnsi="GHEA Grapalat" w:cstheme="minorBidi"/>
        </w:rPr>
        <w:t xml:space="preserve"> дня вступления в силу договора N________________________ </w:t>
      </w:r>
      <w:proofErr w:type="gramStart"/>
      <w:r w:rsidRPr="00E22E83">
        <w:rPr>
          <w:rFonts w:ascii="GHEA Grapalat" w:eastAsiaTheme="minorHAnsi" w:hAnsi="GHEA Grapalat" w:cstheme="minorBidi"/>
        </w:rPr>
        <w:t>заключаемого  между</w:t>
      </w:r>
      <w:proofErr w:type="gramEnd"/>
      <w:r w:rsidRPr="00E22E83">
        <w:rPr>
          <w:rFonts w:ascii="GHEA Grapalat" w:eastAsiaTheme="minorHAnsi" w:hAnsi="GHEA Grapalat" w:cstheme="minorBidi"/>
        </w:rPr>
        <w:t xml:space="preserve">  бенефициаром и</w:t>
      </w:r>
      <w:del w:id="8"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193F9053" w14:textId="77777777" w:rsidR="00D0114A" w:rsidRPr="00E22E83" w:rsidRDefault="001F0970" w:rsidP="00D0114A">
      <w:pPr>
        <w:pStyle w:val="af4"/>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369090C7" w14:textId="77777777"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p>
    <w:p w14:paraId="630EE6DA" w14:textId="77777777" w:rsidR="00D0114A" w:rsidRPr="00E22E83" w:rsidRDefault="001F0970" w:rsidP="00D0114A">
      <w:pPr>
        <w:pStyle w:val="af4"/>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proofErr w:type="gramStart"/>
      <w:r w:rsidR="00D0114A" w:rsidRPr="00E22E83">
        <w:rPr>
          <w:rFonts w:ascii="GHEA Grapalat" w:eastAsiaTheme="minorHAnsi" w:hAnsi="GHEA Grapalat" w:cstheme="minorBidi"/>
        </w:rPr>
        <w:t>и  действует</w:t>
      </w:r>
      <w:proofErr w:type="gramEnd"/>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proofErr w:type="gramStart"/>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до</w:t>
      </w:r>
      <w:proofErr w:type="gramEnd"/>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proofErr w:type="gramStart"/>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рабочего</w:t>
      </w:r>
      <w:proofErr w:type="gramEnd"/>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4DBB1AC0" w14:textId="77777777" w:rsidR="00D0114A" w:rsidRPr="00E22E83" w:rsidRDefault="00D0114A" w:rsidP="00D0114A">
      <w:pPr>
        <w:pStyle w:val="af4"/>
        <w:shd w:val="clear" w:color="auto" w:fill="FFFFFF"/>
        <w:contextualSpacing/>
        <w:jc w:val="both"/>
        <w:rPr>
          <w:rFonts w:ascii="GHEA Grapalat" w:eastAsiaTheme="minorHAnsi" w:hAnsi="GHEA Grapalat" w:cstheme="minorBidi"/>
          <w:sz w:val="18"/>
          <w:szCs w:val="18"/>
          <w:lang w:val="hy-AM"/>
        </w:rPr>
      </w:pPr>
    </w:p>
    <w:p w14:paraId="1DFE24A0" w14:textId="77777777" w:rsidR="00D0114A" w:rsidRPr="00E22E83" w:rsidRDefault="00D0114A" w:rsidP="00D0114A">
      <w:pPr>
        <w:pStyle w:val="af4"/>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39CFBEAE" w14:textId="77777777" w:rsidR="002B36B3" w:rsidRPr="001A27EC"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71D2E7A8" w14:textId="77777777" w:rsidR="002B36B3" w:rsidRPr="006E181F" w:rsidRDefault="002B36B3" w:rsidP="002B36B3">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A27EC">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14:paraId="430E1F0D" w14:textId="77777777" w:rsidR="00D0114A" w:rsidRPr="00E22E83"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0FCA1BD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79B43C6"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7A83EB00"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1DB6AAB"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997EBC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643CF9F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24EA6A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E5BAB9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DD344D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D046C0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DB141C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435451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AA83615"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22F9C58"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678DB834"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2E093BC"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C905BE7"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922872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CA6F181"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B8BA6A5"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784FE67"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4209601"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71275D0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E27FBDB" w14:textId="77777777" w:rsidR="001005B0" w:rsidRPr="00B138F3" w:rsidRDefault="001005B0" w:rsidP="00B46D58">
      <w:pPr>
        <w:widowControl w:val="0"/>
        <w:spacing w:after="160"/>
        <w:ind w:left="567" w:right="565"/>
        <w:jc w:val="center"/>
        <w:rPr>
          <w:rFonts w:ascii="GHEA Grapalat" w:hAnsi="GHEA Grapalat"/>
          <w:b/>
        </w:rPr>
      </w:pPr>
    </w:p>
    <w:p w14:paraId="2EF5CA37" w14:textId="77777777" w:rsidR="001005B0" w:rsidRPr="00B138F3" w:rsidRDefault="001005B0" w:rsidP="00B46D58">
      <w:pPr>
        <w:widowControl w:val="0"/>
        <w:spacing w:after="160"/>
        <w:ind w:left="567" w:right="565"/>
        <w:jc w:val="center"/>
        <w:rPr>
          <w:rFonts w:ascii="GHEA Grapalat" w:hAnsi="GHEA Grapalat"/>
          <w:b/>
        </w:rPr>
      </w:pPr>
    </w:p>
    <w:p w14:paraId="265B68AA" w14:textId="77777777" w:rsidR="00E15A1C" w:rsidRDefault="00E15A1C" w:rsidP="000A214C">
      <w:pPr>
        <w:widowControl w:val="0"/>
        <w:spacing w:after="160"/>
        <w:jc w:val="right"/>
        <w:rPr>
          <w:rFonts w:ascii="GHEA Grapalat" w:hAnsi="GHEA Grapalat"/>
          <w:i/>
        </w:rPr>
      </w:pPr>
    </w:p>
    <w:p w14:paraId="1BCAFC94" w14:textId="77777777" w:rsidR="00E15A1C" w:rsidRDefault="00E15A1C" w:rsidP="000A214C">
      <w:pPr>
        <w:widowControl w:val="0"/>
        <w:spacing w:after="160"/>
        <w:jc w:val="right"/>
        <w:rPr>
          <w:rFonts w:ascii="GHEA Grapalat" w:hAnsi="GHEA Grapalat"/>
          <w:i/>
        </w:rPr>
      </w:pPr>
    </w:p>
    <w:p w14:paraId="554883CB" w14:textId="77777777" w:rsidR="00E15A1C" w:rsidRDefault="00E15A1C" w:rsidP="000A214C">
      <w:pPr>
        <w:widowControl w:val="0"/>
        <w:spacing w:after="160"/>
        <w:jc w:val="right"/>
        <w:rPr>
          <w:rFonts w:ascii="GHEA Grapalat" w:hAnsi="GHEA Grapalat"/>
          <w:i/>
        </w:rPr>
      </w:pPr>
    </w:p>
    <w:p w14:paraId="59F4EE44" w14:textId="77777777" w:rsidR="00E15A1C" w:rsidRDefault="00E15A1C" w:rsidP="000A214C">
      <w:pPr>
        <w:widowControl w:val="0"/>
        <w:spacing w:after="160"/>
        <w:jc w:val="right"/>
        <w:rPr>
          <w:rFonts w:ascii="GHEA Grapalat" w:hAnsi="GHEA Grapalat"/>
          <w:i/>
        </w:rPr>
      </w:pPr>
    </w:p>
    <w:p w14:paraId="246599A5" w14:textId="77777777" w:rsidR="00E15A1C" w:rsidRDefault="00E15A1C" w:rsidP="000A214C">
      <w:pPr>
        <w:widowControl w:val="0"/>
        <w:spacing w:after="160"/>
        <w:jc w:val="right"/>
        <w:rPr>
          <w:rFonts w:ascii="GHEA Grapalat" w:hAnsi="GHEA Grapalat"/>
          <w:i/>
        </w:rPr>
      </w:pPr>
    </w:p>
    <w:p w14:paraId="68C41AD7" w14:textId="77777777" w:rsidR="000A4ACC" w:rsidRDefault="000A4ACC">
      <w:pPr>
        <w:rPr>
          <w:rFonts w:ascii="GHEA Grapalat" w:hAnsi="GHEA Grapalat"/>
          <w:i/>
        </w:rPr>
      </w:pPr>
      <w:r>
        <w:rPr>
          <w:rFonts w:ascii="GHEA Grapalat" w:hAnsi="GHEA Grapalat"/>
          <w:i/>
        </w:rPr>
        <w:br w:type="page"/>
      </w:r>
    </w:p>
    <w:p w14:paraId="4646AA62"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20034A3E" w14:textId="00FB59BA" w:rsidR="000A214C" w:rsidRPr="00E07131"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w:t>
      </w:r>
      <w:r w:rsidR="00E07131" w:rsidRPr="00E07131">
        <w:rPr>
          <w:rFonts w:ascii="GHEA Grapalat" w:hAnsi="GHEA Grapalat"/>
          <w:i/>
        </w:rPr>
        <w:t>на запрос котировок</w:t>
      </w:r>
      <w:r w:rsidRPr="00B138F3">
        <w:rPr>
          <w:rFonts w:ascii="GHEA Grapalat" w:hAnsi="GHEA Grapalat"/>
          <w:i/>
        </w:rPr>
        <w:br/>
      </w:r>
      <w:r w:rsidR="00F87082" w:rsidRPr="00F87082">
        <w:rPr>
          <w:rFonts w:ascii="GHEA Grapalat" w:hAnsi="GHEA Grapalat"/>
          <w:i/>
        </w:rPr>
        <w:t xml:space="preserve">                  </w:t>
      </w:r>
      <w:r w:rsidRPr="00B138F3">
        <w:rPr>
          <w:rFonts w:ascii="GHEA Grapalat" w:hAnsi="GHEA Grapalat"/>
          <w:i/>
        </w:rPr>
        <w:t xml:space="preserve">под кодом </w:t>
      </w:r>
      <w:r w:rsidR="00F87082" w:rsidRPr="00F87082">
        <w:rPr>
          <w:rFonts w:ascii="GHEA Grapalat" w:hAnsi="GHEA Grapalat"/>
          <w:b/>
          <w:sz w:val="20"/>
          <w:szCs w:val="20"/>
        </w:rPr>
        <w:t>ՄԵԾ/ԱՌՈՂՋ–ԳՀԾՁԲ-</w:t>
      </w:r>
      <w:r w:rsidR="00F24059" w:rsidRPr="00F24059">
        <w:rPr>
          <w:rFonts w:ascii="GHEA Grapalat" w:hAnsi="GHEA Grapalat"/>
          <w:b/>
          <w:sz w:val="20"/>
          <w:szCs w:val="20"/>
        </w:rPr>
        <w:t xml:space="preserve">26/02     </w:t>
      </w:r>
    </w:p>
    <w:p w14:paraId="394401CB" w14:textId="77777777" w:rsidR="00AF4211" w:rsidRPr="00B138F3" w:rsidRDefault="00AF4211" w:rsidP="000A214C">
      <w:pPr>
        <w:widowControl w:val="0"/>
        <w:spacing w:after="160"/>
        <w:jc w:val="center"/>
        <w:rPr>
          <w:rFonts w:ascii="GHEA Grapalat" w:hAnsi="GHEA Grapalat"/>
          <w:b/>
        </w:rPr>
      </w:pPr>
    </w:p>
    <w:p w14:paraId="0105975A"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E8BF990"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792001A" w14:textId="77777777" w:rsidTr="000745BE">
        <w:tc>
          <w:tcPr>
            <w:tcW w:w="4786" w:type="dxa"/>
          </w:tcPr>
          <w:p w14:paraId="6AF1E70C"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5D39A594"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8"/>
              <w:t>**</w:t>
            </w:r>
          </w:p>
        </w:tc>
      </w:tr>
    </w:tbl>
    <w:p w14:paraId="071A970D" w14:textId="77777777" w:rsidR="000A214C" w:rsidRPr="00B138F3" w:rsidRDefault="000A214C" w:rsidP="000A214C">
      <w:pPr>
        <w:widowControl w:val="0"/>
        <w:spacing w:after="160"/>
        <w:rPr>
          <w:rFonts w:ascii="GHEA Grapalat" w:hAnsi="GHEA Grapalat" w:cs="GHEA Grapalat"/>
          <w:b/>
        </w:rPr>
      </w:pPr>
    </w:p>
    <w:p w14:paraId="22218AA4"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7BD082E7"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93AC325"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E5D1339"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3B72EB3"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5875D5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513F9E5"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A667745"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07FA6AEF"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CE516A3"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6BA22D73" w14:textId="77777777" w:rsidR="000A214C" w:rsidRPr="00B138F3" w:rsidRDefault="000A214C" w:rsidP="000A214C">
      <w:pPr>
        <w:rPr>
          <w:rFonts w:ascii="GHEA Grapalat" w:hAnsi="GHEA Grapalat"/>
        </w:rPr>
      </w:pPr>
      <w:r w:rsidRPr="00B138F3">
        <w:rPr>
          <w:rFonts w:ascii="GHEA Grapalat" w:hAnsi="GHEA Grapalat"/>
        </w:rPr>
        <w:br w:type="page"/>
      </w:r>
    </w:p>
    <w:p w14:paraId="47B6847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005CF6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39F1B4E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8B4B9C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84827A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3258D5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2ABA5A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E00001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10F6FC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83F284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9FA5FC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w:t>
      </w:r>
      <w:r w:rsidRPr="00B138F3">
        <w:rPr>
          <w:rFonts w:ascii="GHEA Grapalat" w:hAnsi="GHEA Grapalat"/>
        </w:rPr>
        <w:lastRenderedPageBreak/>
        <w:t>требования должен в письменной форме уведомить Заказчика.</w:t>
      </w:r>
    </w:p>
    <w:p w14:paraId="753A140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01F91E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662E509E"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19D7B297"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2EB01A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CAA4EDD"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CA031CD"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8A37B2D"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22B945B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8B350B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22B9BB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E02DB7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EAAE98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DCCE26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815D8C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92A9BB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2A4AF9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2F22F1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00483E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8442D5F"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4A8D7F29"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31542615" w14:textId="77777777" w:rsidR="00BE2572" w:rsidRPr="00B138F3" w:rsidRDefault="00BE2572" w:rsidP="00BE2572">
      <w:pPr>
        <w:widowControl w:val="0"/>
        <w:spacing w:after="160"/>
        <w:jc w:val="center"/>
        <w:rPr>
          <w:rFonts w:ascii="GHEA Grapalat" w:hAnsi="GHEA Grapalat" w:cs="Sylfaen"/>
        </w:rPr>
      </w:pPr>
    </w:p>
    <w:p w14:paraId="0445B379" w14:textId="77777777" w:rsidR="00E752B6" w:rsidRPr="00E752B6" w:rsidRDefault="00E752B6" w:rsidP="00BE2572">
      <w:pPr>
        <w:rPr>
          <w:rFonts w:ascii="GHEA Grapalat" w:hAnsi="GHEA Grapalat" w:cs="Sylfaen"/>
        </w:rPr>
      </w:pPr>
    </w:p>
    <w:p w14:paraId="0102D325"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7587489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6AF008"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138A68D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87416"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5AB504D8"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54C83"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0D2B935C"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87C8B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138BEDD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C0EE8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45E3DBE3"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3106E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B5EB56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775E0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96164D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1936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52FE873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662DF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3E9A41D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5458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511CD2EF"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DD76A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580EA2B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D4E97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2B2E24B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486A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E752B6" w:rsidRPr="00B138F3" w14:paraId="3D365D5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43198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4EC90FC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A735D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7A3EB8D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70537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475E99A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634A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17FA377D"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13394AE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37A1D3C4"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F6E2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50ED6076"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45DAF2"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5F05102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3D9A73F2"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95EE606" w14:textId="77777777" w:rsidR="00E752B6" w:rsidRPr="00B138F3" w:rsidRDefault="00E752B6" w:rsidP="009216D6">
            <w:pPr>
              <w:widowControl w:val="0"/>
              <w:spacing w:after="160"/>
              <w:rPr>
                <w:rFonts w:ascii="GHEA Grapalat" w:hAnsi="GHEA Grapalat" w:cs="Sylfaen"/>
              </w:rPr>
            </w:pPr>
          </w:p>
          <w:p w14:paraId="78AB6F95"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63E4AD8C" w14:textId="77777777" w:rsidR="00E752B6" w:rsidRPr="00B138F3" w:rsidRDefault="00E752B6" w:rsidP="009216D6">
            <w:pPr>
              <w:widowControl w:val="0"/>
              <w:spacing w:after="160"/>
              <w:rPr>
                <w:rFonts w:ascii="GHEA Grapalat" w:hAnsi="GHEA Grapalat" w:cs="Sylfaen"/>
              </w:rPr>
            </w:pPr>
          </w:p>
          <w:p w14:paraId="56E2CEF7"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62AC447" w14:textId="77777777" w:rsidR="00E752B6" w:rsidRPr="00B138F3" w:rsidRDefault="00E752B6" w:rsidP="009216D6">
            <w:pPr>
              <w:widowControl w:val="0"/>
              <w:spacing w:after="160"/>
              <w:rPr>
                <w:rFonts w:ascii="GHEA Grapalat" w:hAnsi="GHEA Grapalat" w:cs="Sylfaen"/>
              </w:rPr>
            </w:pPr>
          </w:p>
          <w:p w14:paraId="41B8BCDF"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732921F"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A1CAAAC"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8CC422E" w14:textId="77777777" w:rsidR="00E752B6" w:rsidRPr="00B138F3" w:rsidRDefault="00E752B6" w:rsidP="009216D6">
            <w:pPr>
              <w:widowControl w:val="0"/>
              <w:spacing w:after="160"/>
              <w:rPr>
                <w:rFonts w:ascii="GHEA Grapalat" w:hAnsi="GHEA Grapalat" w:cs="Sylfaen"/>
              </w:rPr>
            </w:pPr>
          </w:p>
          <w:p w14:paraId="2F13B34E"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1D293F3" w14:textId="77777777" w:rsidR="00E752B6" w:rsidRPr="00B138F3" w:rsidRDefault="00E752B6" w:rsidP="009216D6">
            <w:pPr>
              <w:widowControl w:val="0"/>
              <w:spacing w:after="160"/>
              <w:jc w:val="right"/>
              <w:rPr>
                <w:rFonts w:ascii="GHEA Grapalat" w:hAnsi="GHEA Grapalat" w:cs="Tahoma"/>
              </w:rPr>
            </w:pPr>
          </w:p>
          <w:p w14:paraId="2682983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B171028" w14:textId="77777777" w:rsidR="00E752B6" w:rsidRPr="00B138F3" w:rsidRDefault="00E752B6" w:rsidP="009216D6">
            <w:pPr>
              <w:widowControl w:val="0"/>
              <w:spacing w:after="160"/>
              <w:rPr>
                <w:rFonts w:ascii="GHEA Grapalat" w:hAnsi="GHEA Grapalat" w:cs="Sylfaen"/>
              </w:rPr>
            </w:pPr>
          </w:p>
          <w:p w14:paraId="3ED3D0FB"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615A8799"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049F312"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FFEF540" w14:textId="77777777" w:rsidR="00E752B6" w:rsidRPr="00B138F3" w:rsidRDefault="00E752B6" w:rsidP="009216D6">
            <w:pPr>
              <w:widowControl w:val="0"/>
              <w:spacing w:after="160"/>
              <w:rPr>
                <w:rFonts w:ascii="GHEA Grapalat" w:hAnsi="GHEA Grapalat"/>
              </w:rPr>
            </w:pPr>
          </w:p>
          <w:p w14:paraId="43134774"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55A9179D"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2FBC025" w14:textId="77777777" w:rsidR="00E752B6" w:rsidRPr="00B138F3" w:rsidRDefault="00E752B6" w:rsidP="009216D6">
            <w:pPr>
              <w:widowControl w:val="0"/>
              <w:spacing w:after="160"/>
              <w:rPr>
                <w:rFonts w:ascii="GHEA Grapalat" w:hAnsi="GHEA Grapalat" w:cs="Tahoma"/>
              </w:rPr>
            </w:pPr>
          </w:p>
          <w:p w14:paraId="1F072AAD"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0FD038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57CC289" w14:textId="77777777" w:rsidR="00E752B6" w:rsidRPr="00B138F3" w:rsidRDefault="00E752B6" w:rsidP="009216D6">
            <w:pPr>
              <w:widowControl w:val="0"/>
              <w:spacing w:after="160"/>
              <w:rPr>
                <w:rFonts w:ascii="GHEA Grapalat" w:hAnsi="GHEA Grapalat" w:cs="Tahoma"/>
              </w:rPr>
            </w:pPr>
          </w:p>
          <w:p w14:paraId="0E3FC4AF"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3F6928EB"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05393D1" w14:textId="77777777" w:rsidR="00E752B6" w:rsidRPr="00B138F3" w:rsidRDefault="00E752B6" w:rsidP="009216D6">
            <w:pPr>
              <w:widowControl w:val="0"/>
              <w:spacing w:after="160"/>
              <w:rPr>
                <w:rFonts w:ascii="GHEA Grapalat" w:hAnsi="GHEA Grapalat" w:cs="Arial"/>
              </w:rPr>
            </w:pPr>
          </w:p>
        </w:tc>
      </w:tr>
      <w:tr w:rsidR="00E752B6" w:rsidRPr="00B138F3" w14:paraId="5F890DF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910EE24"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98CDB0E" w14:textId="77777777" w:rsidR="00E752B6" w:rsidRPr="00B138F3" w:rsidRDefault="00E752B6" w:rsidP="009216D6">
            <w:pPr>
              <w:widowControl w:val="0"/>
              <w:spacing w:after="160"/>
              <w:rPr>
                <w:rFonts w:ascii="GHEA Grapalat" w:hAnsi="GHEA Grapalat" w:cs="Sylfaen"/>
              </w:rPr>
            </w:pPr>
          </w:p>
          <w:p w14:paraId="3BBC8B37"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B35A2BC"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3B0D365" w14:textId="77777777" w:rsidR="00E752B6" w:rsidRPr="00B138F3" w:rsidRDefault="00E752B6" w:rsidP="009216D6">
            <w:pPr>
              <w:widowControl w:val="0"/>
              <w:spacing w:after="160"/>
              <w:rPr>
                <w:rFonts w:ascii="GHEA Grapalat" w:hAnsi="GHEA Grapalat"/>
              </w:rPr>
            </w:pPr>
          </w:p>
          <w:p w14:paraId="11AAC66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7E8B1D1" w14:textId="77777777" w:rsidR="00E752B6" w:rsidRPr="00B138F3" w:rsidRDefault="00E752B6" w:rsidP="00E752B6">
      <w:pPr>
        <w:widowControl w:val="0"/>
        <w:spacing w:after="160"/>
        <w:jc w:val="center"/>
        <w:rPr>
          <w:rFonts w:ascii="GHEA Grapalat" w:hAnsi="GHEA Grapalat" w:cs="Sylfaen"/>
        </w:rPr>
      </w:pPr>
    </w:p>
    <w:p w14:paraId="24FA5B8B" w14:textId="77777777" w:rsidR="00E752B6" w:rsidRPr="00E752B6" w:rsidRDefault="00E752B6" w:rsidP="00BE2572">
      <w:pPr>
        <w:rPr>
          <w:rFonts w:ascii="GHEA Grapalat" w:hAnsi="GHEA Grapalat" w:cs="Sylfaen"/>
        </w:rPr>
      </w:pPr>
    </w:p>
    <w:p w14:paraId="3396BB50" w14:textId="77777777" w:rsidR="00E752B6" w:rsidRDefault="00E752B6" w:rsidP="00BE2572">
      <w:pPr>
        <w:rPr>
          <w:rFonts w:ascii="GHEA Grapalat" w:hAnsi="GHEA Grapalat" w:cs="Sylfaen"/>
          <w:lang w:val="hy-AM"/>
        </w:rPr>
      </w:pPr>
    </w:p>
    <w:p w14:paraId="389CC168" w14:textId="77777777" w:rsidR="00E752B6" w:rsidRDefault="00E752B6" w:rsidP="00BE2572">
      <w:pPr>
        <w:rPr>
          <w:rFonts w:ascii="GHEA Grapalat" w:hAnsi="GHEA Grapalat" w:cs="Sylfaen"/>
          <w:lang w:val="hy-AM"/>
        </w:rPr>
      </w:pPr>
    </w:p>
    <w:p w14:paraId="70B48859" w14:textId="77777777" w:rsidR="00E752B6" w:rsidRDefault="00E752B6" w:rsidP="00BE2572">
      <w:pPr>
        <w:rPr>
          <w:rFonts w:ascii="GHEA Grapalat" w:hAnsi="GHEA Grapalat" w:cs="Sylfaen"/>
          <w:lang w:val="hy-AM"/>
        </w:rPr>
      </w:pPr>
    </w:p>
    <w:p w14:paraId="58DFA8CE" w14:textId="77777777" w:rsidR="00E752B6" w:rsidRDefault="00E752B6" w:rsidP="00BE2572">
      <w:pPr>
        <w:rPr>
          <w:rFonts w:ascii="GHEA Grapalat" w:hAnsi="GHEA Grapalat" w:cs="Sylfaen"/>
          <w:lang w:val="hy-AM"/>
        </w:rPr>
      </w:pPr>
    </w:p>
    <w:p w14:paraId="175BC506" w14:textId="77777777" w:rsidR="00E752B6" w:rsidRDefault="00E752B6" w:rsidP="00BE2572">
      <w:pPr>
        <w:rPr>
          <w:rFonts w:ascii="GHEA Grapalat" w:hAnsi="GHEA Grapalat" w:cs="Sylfaen"/>
          <w:lang w:val="hy-AM"/>
        </w:rPr>
      </w:pPr>
    </w:p>
    <w:p w14:paraId="36A23705" w14:textId="77777777" w:rsidR="00E752B6" w:rsidRDefault="00E752B6" w:rsidP="00BE2572">
      <w:pPr>
        <w:rPr>
          <w:rFonts w:ascii="GHEA Grapalat" w:hAnsi="GHEA Grapalat" w:cs="Sylfaen"/>
          <w:lang w:val="hy-AM"/>
        </w:rPr>
      </w:pPr>
    </w:p>
    <w:p w14:paraId="08258B5E" w14:textId="77777777" w:rsidR="00E752B6" w:rsidRDefault="00E752B6" w:rsidP="00BE2572">
      <w:pPr>
        <w:rPr>
          <w:rFonts w:ascii="GHEA Grapalat" w:hAnsi="GHEA Grapalat" w:cs="Sylfaen"/>
          <w:lang w:val="hy-AM"/>
        </w:rPr>
      </w:pPr>
    </w:p>
    <w:p w14:paraId="236052BE" w14:textId="77777777" w:rsidR="00E752B6" w:rsidRDefault="00E752B6" w:rsidP="00BE2572">
      <w:pPr>
        <w:rPr>
          <w:rFonts w:ascii="GHEA Grapalat" w:hAnsi="GHEA Grapalat" w:cs="Sylfaen"/>
          <w:lang w:val="hy-AM"/>
        </w:rPr>
      </w:pPr>
    </w:p>
    <w:p w14:paraId="41530257" w14:textId="77777777" w:rsidR="00E752B6" w:rsidRDefault="00E752B6" w:rsidP="00BE2572">
      <w:pPr>
        <w:rPr>
          <w:rFonts w:ascii="GHEA Grapalat" w:hAnsi="GHEA Grapalat" w:cs="Sylfaen"/>
          <w:lang w:val="hy-AM"/>
        </w:rPr>
      </w:pPr>
    </w:p>
    <w:p w14:paraId="288D89BD" w14:textId="77777777" w:rsidR="00E752B6" w:rsidRDefault="00E752B6" w:rsidP="00BE2572">
      <w:pPr>
        <w:rPr>
          <w:rFonts w:ascii="GHEA Grapalat" w:hAnsi="GHEA Grapalat" w:cs="Sylfaen"/>
          <w:lang w:val="hy-AM"/>
        </w:rPr>
      </w:pPr>
    </w:p>
    <w:p w14:paraId="58E9F219"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F98C24"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D81F97F"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C68DF8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4D74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C83B32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7C9FD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F0C7EE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D6E2E0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6E98E6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908CB8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175BAA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C86C87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9C4C29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B3AB2B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5460B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60F0D1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A75353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D8687D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D164AA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60946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642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D85F8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7887D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DE5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AC5A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84B0F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DCB9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ABD60D7"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E38F5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C1B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05B0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C7F1D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A2C6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99BE196"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C29FF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15A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294B6B"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B3F0A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DAE4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88BE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00BA53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CF2A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55E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5263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FBE96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F653BA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843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1F6F0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98059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F5DD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24580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6E8DF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ADEC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57CA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3098A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0E7D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E92F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CBC8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A05E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E281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294AA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C5437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D9C3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38E5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7D536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05B275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5BD6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6346E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478D7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ED9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154B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40AE0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8010F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024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48B90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3683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01B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0028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E1EA0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EADD77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B674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1A2B1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970DE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11ED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CAF2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0B6C4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D6A1F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2FFD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2D0C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54DBB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90A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AE90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4EE84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218A1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795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E5D78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2EE28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9887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8EF3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B1D60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810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2BF54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110C1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D064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B894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F37CF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098306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0E57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432F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286B2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7E1D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4A1E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776B8B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27151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867C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7529A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FA2F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F9F9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D572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DA873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2C08A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4DBD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170AD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AAC4E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A73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4010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0AE9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87FB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EBBE9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A0552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7B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43BE5D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14:paraId="1B306DD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A75B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596343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01966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8A40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CE1A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8E52E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22293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F3AD73"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E51D9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50E79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5E7DDE"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F0FAB4D"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72B9A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ECCCE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5A211D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8A13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31044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223B7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45C2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31D2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C5F7C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3AB7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D6430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44EC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59F46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A5C4E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36E5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1712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37C4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D67AC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66A0A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95B5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55EE7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4E5DF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C930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4BAA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07DC18F5"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1B628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642A50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14:paraId="58CEBF3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C2F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6D4433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C758C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89C1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3D63C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CE142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33689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BBF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22F6C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0583C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179F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4627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35904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90E43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50D0B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5237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327E6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CCDC3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D98E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3FBA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4EF228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D84D2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8F96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F9571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3229F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3B18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2C60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170C00E"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190122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96A8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DD6CD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9608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CD49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076B9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BD1309"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4EF7131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15C3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0FBE0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9DE68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6496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E766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5D14E3"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47EBEF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56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68E1A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943E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1FAA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D4A4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3C56CCF"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4AF3AD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4A4B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A4703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w:t>
            </w:r>
            <w:r w:rsidRPr="00B138F3">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5CEC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4ECEF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0B5F6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CA322D" w14:textId="77777777" w:rsidR="00BE2572" w:rsidRPr="00B138F3" w:rsidRDefault="00BE2572" w:rsidP="000745BE">
            <w:pPr>
              <w:widowControl w:val="0"/>
              <w:spacing w:after="120"/>
              <w:jc w:val="center"/>
              <w:rPr>
                <w:rFonts w:ascii="GHEA Grapalat" w:hAnsi="GHEA Grapalat"/>
                <w:sz w:val="18"/>
                <w:szCs w:val="18"/>
              </w:rPr>
            </w:pPr>
          </w:p>
        </w:tc>
      </w:tr>
    </w:tbl>
    <w:p w14:paraId="0142E195" w14:textId="77777777" w:rsidR="00BE2572" w:rsidRPr="00B138F3" w:rsidRDefault="00BE2572" w:rsidP="00BE2572">
      <w:pPr>
        <w:widowControl w:val="0"/>
        <w:spacing w:after="160"/>
        <w:ind w:left="567" w:right="565"/>
        <w:jc w:val="center"/>
        <w:rPr>
          <w:rFonts w:ascii="GHEA Grapalat" w:hAnsi="GHEA Grapalat"/>
          <w:b/>
        </w:rPr>
      </w:pPr>
    </w:p>
    <w:p w14:paraId="7DD4CF64" w14:textId="77777777" w:rsidR="00BE2572" w:rsidRPr="00B138F3" w:rsidRDefault="00BE2572" w:rsidP="00BE2572">
      <w:pPr>
        <w:widowControl w:val="0"/>
        <w:spacing w:after="160"/>
        <w:ind w:left="567" w:right="565"/>
        <w:jc w:val="center"/>
        <w:rPr>
          <w:rFonts w:ascii="GHEA Grapalat" w:hAnsi="GHEA Grapalat"/>
          <w:b/>
        </w:rPr>
      </w:pPr>
    </w:p>
    <w:p w14:paraId="68252D5B" w14:textId="77777777" w:rsidR="00BE2572" w:rsidRPr="00B138F3" w:rsidRDefault="00BE2572" w:rsidP="00BE2572">
      <w:pPr>
        <w:widowControl w:val="0"/>
        <w:spacing w:after="160"/>
        <w:ind w:left="567" w:right="565"/>
        <w:jc w:val="center"/>
        <w:rPr>
          <w:rFonts w:ascii="GHEA Grapalat" w:hAnsi="GHEA Grapalat"/>
          <w:b/>
        </w:rPr>
      </w:pPr>
    </w:p>
    <w:p w14:paraId="7549F55D" w14:textId="77777777" w:rsidR="00BE2572" w:rsidRPr="00B138F3" w:rsidRDefault="00BE2572" w:rsidP="00BE2572">
      <w:pPr>
        <w:widowControl w:val="0"/>
        <w:spacing w:after="160"/>
        <w:ind w:left="567" w:right="565"/>
        <w:jc w:val="center"/>
        <w:rPr>
          <w:rFonts w:ascii="GHEA Grapalat" w:hAnsi="GHEA Grapalat"/>
          <w:b/>
        </w:rPr>
      </w:pPr>
    </w:p>
    <w:p w14:paraId="3156F3E9" w14:textId="77777777" w:rsidR="00BE2572" w:rsidRPr="00B138F3" w:rsidRDefault="00BE2572" w:rsidP="00BE2572">
      <w:pPr>
        <w:widowControl w:val="0"/>
        <w:spacing w:after="160"/>
        <w:ind w:left="567" w:right="565"/>
        <w:jc w:val="center"/>
        <w:rPr>
          <w:rFonts w:ascii="GHEA Grapalat" w:hAnsi="GHEA Grapalat"/>
          <w:b/>
        </w:rPr>
      </w:pPr>
    </w:p>
    <w:p w14:paraId="6FD806B0" w14:textId="77777777" w:rsidR="00BE2572" w:rsidRPr="00B138F3" w:rsidRDefault="00BE2572" w:rsidP="00BE2572">
      <w:pPr>
        <w:widowControl w:val="0"/>
        <w:spacing w:after="160"/>
        <w:ind w:left="567" w:right="565"/>
        <w:jc w:val="center"/>
        <w:rPr>
          <w:rFonts w:ascii="GHEA Grapalat" w:hAnsi="GHEA Grapalat"/>
          <w:b/>
        </w:rPr>
      </w:pPr>
    </w:p>
    <w:p w14:paraId="4D856DFF" w14:textId="77777777" w:rsidR="00BE2572" w:rsidRPr="00B138F3" w:rsidRDefault="00BE2572" w:rsidP="00BE2572">
      <w:pPr>
        <w:widowControl w:val="0"/>
        <w:spacing w:after="160"/>
        <w:ind w:left="567" w:right="565"/>
        <w:jc w:val="center"/>
        <w:rPr>
          <w:rFonts w:ascii="GHEA Grapalat" w:hAnsi="GHEA Grapalat"/>
          <w:b/>
        </w:rPr>
      </w:pPr>
    </w:p>
    <w:p w14:paraId="12D9A462" w14:textId="77777777" w:rsidR="00BE2572" w:rsidRPr="00B138F3" w:rsidRDefault="00BE2572" w:rsidP="00BE2572">
      <w:pPr>
        <w:widowControl w:val="0"/>
        <w:spacing w:after="160"/>
        <w:ind w:left="567" w:right="565"/>
        <w:jc w:val="center"/>
        <w:rPr>
          <w:rFonts w:ascii="GHEA Grapalat" w:hAnsi="GHEA Grapalat"/>
          <w:b/>
        </w:rPr>
      </w:pPr>
    </w:p>
    <w:p w14:paraId="428407C9" w14:textId="77777777" w:rsidR="00BE2572" w:rsidRPr="00B138F3" w:rsidRDefault="00BE2572" w:rsidP="00BE2572">
      <w:pPr>
        <w:widowControl w:val="0"/>
        <w:spacing w:after="160"/>
        <w:ind w:left="567" w:right="565"/>
        <w:jc w:val="center"/>
        <w:rPr>
          <w:rFonts w:ascii="GHEA Grapalat" w:hAnsi="GHEA Grapalat"/>
          <w:b/>
        </w:rPr>
      </w:pPr>
    </w:p>
    <w:p w14:paraId="5E2B8F19" w14:textId="77777777" w:rsidR="00BE2572" w:rsidRPr="00B138F3" w:rsidRDefault="00BE2572" w:rsidP="00BE2572">
      <w:pPr>
        <w:widowControl w:val="0"/>
        <w:spacing w:after="160"/>
        <w:ind w:left="567" w:right="565"/>
        <w:jc w:val="center"/>
        <w:rPr>
          <w:rFonts w:ascii="GHEA Grapalat" w:hAnsi="GHEA Grapalat"/>
          <w:b/>
        </w:rPr>
      </w:pPr>
    </w:p>
    <w:p w14:paraId="481D8D3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30BE8C35"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1915AD51" w14:textId="175D7100" w:rsidR="00131F0B" w:rsidRPr="00C858FA" w:rsidRDefault="00131F0B" w:rsidP="00131F0B">
      <w:pPr>
        <w:pStyle w:val="31"/>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 xml:space="preserve">к Приглашению на под кодом </w:t>
      </w:r>
      <w:r w:rsidR="00F87082" w:rsidRPr="00F87082">
        <w:rPr>
          <w:rFonts w:ascii="GHEA Grapalat" w:hAnsi="GHEA Grapalat"/>
          <w:b/>
        </w:rPr>
        <w:t>ՄԵԾ/ԱՌՈՂՋ–ԳՀԾՁԲ-</w:t>
      </w:r>
      <w:r w:rsidR="00F24059" w:rsidRPr="00F24059">
        <w:rPr>
          <w:rFonts w:ascii="GHEA Grapalat" w:hAnsi="GHEA Grapalat"/>
          <w:b/>
        </w:rPr>
        <w:t xml:space="preserve">26/02     </w:t>
      </w:r>
    </w:p>
    <w:p w14:paraId="6FA6AAA7" w14:textId="77777777" w:rsidR="00131F0B" w:rsidRPr="00C858FA" w:rsidRDefault="00131F0B" w:rsidP="00131F0B">
      <w:pPr>
        <w:widowControl w:val="0"/>
        <w:spacing w:after="160"/>
        <w:ind w:left="567" w:right="565"/>
        <w:jc w:val="center"/>
        <w:rPr>
          <w:rFonts w:ascii="GHEA Grapalat" w:hAnsi="GHEA Grapalat"/>
          <w:b/>
        </w:rPr>
      </w:pPr>
    </w:p>
    <w:p w14:paraId="67EDCBA4" w14:textId="77777777" w:rsidR="00131F0B" w:rsidRPr="00C858FA" w:rsidRDefault="00131F0B" w:rsidP="00131F0B">
      <w:pPr>
        <w:pStyle w:val="31"/>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28AA3FE6"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266234EC" w14:textId="77777777" w:rsidR="00131F0B" w:rsidRPr="00C858FA" w:rsidRDefault="00131F0B" w:rsidP="00131F0B">
      <w:pPr>
        <w:widowControl w:val="0"/>
        <w:spacing w:after="160"/>
        <w:ind w:left="567" w:right="565"/>
        <w:jc w:val="center"/>
        <w:rPr>
          <w:rFonts w:ascii="GHEA Grapalat" w:hAnsi="GHEA Grapalat"/>
          <w:b/>
        </w:rPr>
      </w:pPr>
    </w:p>
    <w:p w14:paraId="2094F776" w14:textId="77777777" w:rsidR="00131F0B" w:rsidRPr="00C858FA" w:rsidRDefault="00131F0B" w:rsidP="00131F0B">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C858FA">
        <w:rPr>
          <w:rFonts w:ascii="GHEA Grapalat" w:eastAsiaTheme="minorHAnsi" w:hAnsi="GHEA Grapalat" w:cstheme="minorBidi"/>
        </w:rPr>
        <w:t xml:space="preserve">1. </w:t>
      </w:r>
      <w:proofErr w:type="gramStart"/>
      <w:r w:rsidRPr="00C858FA">
        <w:rPr>
          <w:rFonts w:ascii="GHEA Grapalat" w:eastAsiaTheme="minorHAnsi" w:hAnsi="GHEA Grapalat" w:cstheme="minorBidi"/>
        </w:rPr>
        <w:t>Настоящая  гарантия</w:t>
      </w:r>
      <w:proofErr w:type="gramEnd"/>
      <w:r w:rsidRPr="00C858FA">
        <w:rPr>
          <w:rFonts w:ascii="GHEA Grapalat" w:eastAsiaTheme="minorHAnsi" w:hAnsi="GHEA Grapalat" w:cstheme="minorBidi"/>
        </w:rPr>
        <w:t xml:space="preserve">  (далее-гарантия) </w:t>
      </w:r>
      <w:proofErr w:type="gramStart"/>
      <w:r w:rsidRPr="00C858FA">
        <w:rPr>
          <w:rFonts w:ascii="GHEA Grapalat" w:eastAsiaTheme="minorHAnsi" w:hAnsi="GHEA Grapalat" w:cstheme="minorBidi"/>
        </w:rPr>
        <w:t>является  обеспечением</w:t>
      </w:r>
      <w:proofErr w:type="gramEnd"/>
      <w:r w:rsidRPr="00C858FA">
        <w:rPr>
          <w:rFonts w:ascii="GHEA Grapalat" w:eastAsiaTheme="minorHAnsi" w:hAnsi="GHEA Grapalat" w:cstheme="minorBidi"/>
        </w:rPr>
        <w:t xml:space="preserve">  исполнения обязательств (далее-гарантированные обязательства) в рамках предоставления </w:t>
      </w:r>
      <w:proofErr w:type="gramStart"/>
      <w:r w:rsidRPr="00C858FA">
        <w:rPr>
          <w:rFonts w:ascii="GHEA Grapalat" w:eastAsiaTheme="minorHAnsi" w:hAnsi="GHEA Grapalat" w:cstheme="minorBidi"/>
        </w:rPr>
        <w:t>предоплаты,   предусмотренных  договором</w:t>
      </w:r>
      <w:proofErr w:type="gramEnd"/>
      <w:r w:rsidRPr="00C858FA">
        <w:rPr>
          <w:rFonts w:ascii="GHEA Grapalat" w:eastAsiaTheme="minorHAnsi" w:hAnsi="GHEA Grapalat" w:cstheme="minorBidi"/>
        </w:rPr>
        <w:t xml:space="preserve"> </w:t>
      </w:r>
      <w:proofErr w:type="gramStart"/>
      <w:r w:rsidRPr="00C858FA">
        <w:rPr>
          <w:rFonts w:eastAsiaTheme="minorHAnsi" w:cstheme="minorBidi"/>
        </w:rPr>
        <w:t>N</w:t>
      </w:r>
      <w:r w:rsidRPr="00C858FA">
        <w:rPr>
          <w:rFonts w:eastAsiaTheme="minorHAnsi" w:cstheme="minorBidi"/>
          <w:lang w:val="hy-AM"/>
        </w:rPr>
        <w:t xml:space="preserve">  </w:t>
      </w:r>
      <w:r w:rsidRPr="00C858FA">
        <w:rPr>
          <w:rStyle w:val="af5"/>
          <w:rFonts w:ascii="GHEA Grapalat" w:hAnsi="GHEA Grapalat"/>
          <w:sz w:val="20"/>
          <w:szCs w:val="20"/>
          <w:u w:val="single"/>
          <w:lang w:val="hy-AM"/>
        </w:rPr>
        <w:tab/>
      </w:r>
      <w:proofErr w:type="gramEnd"/>
      <w:r w:rsidRPr="00C858FA">
        <w:rPr>
          <w:rStyle w:val="af5"/>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0DE6266A" w14:textId="77777777"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C858FA">
        <w:rPr>
          <w:rStyle w:val="af5"/>
          <w:rFonts w:ascii="GHEA Grapalat" w:hAnsi="GHEA Grapalat"/>
          <w:sz w:val="20"/>
          <w:szCs w:val="20"/>
        </w:rPr>
        <w:t xml:space="preserve">                                                    </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lang w:val="hy-AM"/>
        </w:rPr>
        <w:tab/>
      </w:r>
      <w:r w:rsidRPr="00C858FA">
        <w:rPr>
          <w:rStyle w:val="af5"/>
          <w:rFonts w:ascii="GHEA Grapalat" w:hAnsi="GHEA Grapalat"/>
          <w:b w:val="0"/>
          <w:sz w:val="20"/>
          <w:szCs w:val="20"/>
          <w:lang w:val="hy-AM"/>
        </w:rPr>
        <w:tab/>
      </w:r>
      <w:r w:rsidRPr="00C858FA">
        <w:rPr>
          <w:rStyle w:val="af5"/>
          <w:rFonts w:ascii="GHEA Grapalat" w:hAnsi="GHEA Grapalat"/>
          <w:b w:val="0"/>
          <w:sz w:val="20"/>
          <w:szCs w:val="20"/>
        </w:rPr>
        <w:t xml:space="preserve">           </w:t>
      </w:r>
      <w:r w:rsidRPr="00C858FA">
        <w:rPr>
          <w:rStyle w:val="af5"/>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515C5AFE" w14:textId="77777777"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proofErr w:type="gramStart"/>
      <w:r w:rsidRPr="00C858FA">
        <w:rPr>
          <w:rFonts w:ascii="GHEA Grapalat" w:eastAsiaTheme="minorHAnsi" w:hAnsi="GHEA Grapalat" w:cstheme="minorBidi"/>
        </w:rPr>
        <w:t xml:space="preserve">   (</w:t>
      </w:r>
      <w:proofErr w:type="gramEnd"/>
      <w:r w:rsidRPr="00C858FA">
        <w:rPr>
          <w:rFonts w:ascii="GHEA Grapalat" w:eastAsiaTheme="minorHAnsi" w:hAnsi="GHEA Grapalat" w:cstheme="minorBidi"/>
        </w:rPr>
        <w:t>далее-</w:t>
      </w:r>
      <w:proofErr w:type="gramStart"/>
      <w:r w:rsidRPr="00C858FA">
        <w:rPr>
          <w:rFonts w:ascii="GHEA Grapalat" w:eastAsiaTheme="minorHAnsi" w:hAnsi="GHEA Grapalat" w:cstheme="minorBidi"/>
        </w:rPr>
        <w:t xml:space="preserve">бенефициар)   </w:t>
      </w:r>
      <w:proofErr w:type="gramEnd"/>
      <w:r w:rsidRPr="00C858FA">
        <w:rPr>
          <w:rFonts w:ascii="GHEA Grapalat" w:eastAsiaTheme="minorHAnsi" w:hAnsi="GHEA Grapalat" w:cstheme="minorBidi"/>
        </w:rPr>
        <w:t>и</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Fonts w:eastAsiaTheme="minorHAnsi" w:cstheme="minorBidi"/>
        </w:rPr>
        <w:t xml:space="preserve">    </w:t>
      </w:r>
    </w:p>
    <w:p w14:paraId="5F1B9BBC" w14:textId="77777777"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sz w:val="16"/>
          <w:szCs w:val="16"/>
        </w:rPr>
      </w:pPr>
      <w:r w:rsidRPr="00C858FA">
        <w:rPr>
          <w:rStyle w:val="af5"/>
          <w:rFonts w:ascii="GHEA Grapalat" w:hAnsi="GHEA Grapalat"/>
          <w:b w:val="0"/>
          <w:sz w:val="18"/>
          <w:szCs w:val="18"/>
        </w:rPr>
        <w:t xml:space="preserve"> </w:t>
      </w:r>
      <w:r w:rsidRPr="00C858FA">
        <w:rPr>
          <w:rStyle w:val="af5"/>
          <w:rFonts w:ascii="GHEA Grapalat" w:hAnsi="GHEA Grapalat"/>
          <w:b w:val="0"/>
          <w:sz w:val="16"/>
          <w:szCs w:val="16"/>
        </w:rPr>
        <w:t>наименование заказчика                                                                  наименование отобранного участника</w:t>
      </w:r>
    </w:p>
    <w:p w14:paraId="413276DB" w14:textId="77777777" w:rsidR="00131F0B" w:rsidRPr="00C858FA" w:rsidRDefault="00131F0B" w:rsidP="00131F0B">
      <w:pPr>
        <w:pStyle w:val="af4"/>
        <w:shd w:val="clear" w:color="auto" w:fill="FFFFFF"/>
        <w:spacing w:before="0" w:beforeAutospacing="0" w:after="0" w:afterAutospacing="0"/>
        <w:ind w:left="-142"/>
        <w:rPr>
          <w:rFonts w:cs="Sylfaen"/>
          <w:sz w:val="16"/>
          <w:szCs w:val="16"/>
          <w:vertAlign w:val="superscript"/>
          <w:lang w:val="hy-AM"/>
        </w:rPr>
      </w:pPr>
      <w:r w:rsidRPr="00C858FA">
        <w:rPr>
          <w:rStyle w:val="af5"/>
          <w:rFonts w:ascii="GHEA Grapalat" w:hAnsi="GHEA Grapalat"/>
          <w:b w:val="0"/>
          <w:sz w:val="16"/>
          <w:szCs w:val="16"/>
        </w:rPr>
        <w:t xml:space="preserve">                                                                </w:t>
      </w:r>
      <w:r w:rsidRPr="00C858FA">
        <w:rPr>
          <w:rStyle w:val="af5"/>
          <w:rFonts w:ascii="GHEA Grapalat" w:hAnsi="GHEA Grapalat"/>
          <w:b w:val="0"/>
          <w:sz w:val="16"/>
          <w:szCs w:val="16"/>
          <w:lang w:val="hy-AM"/>
        </w:rPr>
        <w:tab/>
      </w:r>
    </w:p>
    <w:p w14:paraId="48067731" w14:textId="77777777" w:rsidR="00131F0B" w:rsidRPr="00C858FA" w:rsidRDefault="00131F0B" w:rsidP="00131F0B">
      <w:pPr>
        <w:pStyle w:val="af4"/>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3B175F27" w14:textId="77777777"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14:paraId="0AAA3888" w14:textId="77777777"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14:paraId="3F477952" w14:textId="77777777"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3406164E"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w:t>
      </w:r>
      <w:proofErr w:type="gramStart"/>
      <w:r w:rsidRPr="00616AAA">
        <w:rPr>
          <w:rFonts w:ascii="GHEA Grapalat" w:eastAsiaTheme="minorHAnsi" w:hAnsi="GHEA Grapalat" w:cstheme="minorBidi"/>
          <w:sz w:val="18"/>
          <w:szCs w:val="18"/>
        </w:rPr>
        <w:t>банка</w:t>
      </w:r>
      <w:proofErr w:type="gramEnd"/>
      <w:r w:rsidRPr="00616AAA">
        <w:rPr>
          <w:rFonts w:ascii="GHEA Grapalat" w:eastAsiaTheme="minorHAnsi" w:hAnsi="GHEA Grapalat" w:cstheme="minorBidi"/>
          <w:sz w:val="18"/>
          <w:szCs w:val="18"/>
        </w:rPr>
        <w:t xml:space="preserve"> выдающего гарантию</w:t>
      </w:r>
    </w:p>
    <w:p w14:paraId="68928E2B"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p>
    <w:p w14:paraId="5964EDAC"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FFEC876" w14:textId="77777777" w:rsidR="00131F0B" w:rsidRPr="00616AAA" w:rsidRDefault="00131F0B" w:rsidP="00131F0B">
      <w:pPr>
        <w:pStyle w:val="af4"/>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3C5D1CB3"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5B22E3F4"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48FFB2E"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DB3187">
        <w:rPr>
          <w:rFonts w:ascii="GHEA Grapalat" w:eastAsiaTheme="minorHAnsi" w:hAnsi="GHEA Grapalat" w:cstheme="minorBidi"/>
          <w:sz w:val="18"/>
          <w:szCs w:val="18"/>
        </w:rPr>
        <w:t>*</w:t>
      </w:r>
    </w:p>
    <w:p w14:paraId="02A3F100" w14:textId="77777777"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666145F2" w14:textId="77777777"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CC5308E"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E487AE" w14:textId="77777777"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 xml:space="preserve">со дня вступления в силу договора N________________________ </w:t>
      </w:r>
      <w:proofErr w:type="gramStart"/>
      <w:r w:rsidRPr="00200997">
        <w:rPr>
          <w:rFonts w:ascii="GHEA Grapalat" w:eastAsiaTheme="minorHAnsi" w:hAnsi="GHEA Grapalat" w:cstheme="minorBidi"/>
        </w:rPr>
        <w:t>заключаемого  между</w:t>
      </w:r>
      <w:proofErr w:type="gramEnd"/>
      <w:r w:rsidRPr="00200997">
        <w:rPr>
          <w:rFonts w:ascii="GHEA Grapalat" w:eastAsiaTheme="minorHAnsi" w:hAnsi="GHEA Grapalat" w:cstheme="minorBidi"/>
        </w:rPr>
        <w:t xml:space="preserve">  бенефициаром и</w:t>
      </w:r>
      <w:del w:id="9"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21362516" w14:textId="77777777" w:rsidR="00131F0B" w:rsidRPr="00200997" w:rsidRDefault="00F74DA0" w:rsidP="00131F0B">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номер заключаемого договара</w:t>
      </w:r>
    </w:p>
    <w:p w14:paraId="35396EAC" w14:textId="77777777"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p>
    <w:p w14:paraId="7757805E" w14:textId="77777777" w:rsidR="00131F0B" w:rsidRPr="00200997" w:rsidRDefault="00F74DA0" w:rsidP="00131F0B">
      <w:pPr>
        <w:pStyle w:val="af4"/>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proofErr w:type="gramStart"/>
      <w:r w:rsidR="00131F0B" w:rsidRPr="00200997">
        <w:rPr>
          <w:rFonts w:ascii="GHEA Grapalat" w:eastAsiaTheme="minorHAnsi" w:hAnsi="GHEA Grapalat" w:cstheme="minorBidi"/>
        </w:rPr>
        <w:t>и  действует</w:t>
      </w:r>
      <w:proofErr w:type="gramEnd"/>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proofErr w:type="gramStart"/>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до</w:t>
      </w:r>
      <w:proofErr w:type="gramEnd"/>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proofErr w:type="gramStart"/>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рабочего</w:t>
      </w:r>
      <w:proofErr w:type="gramEnd"/>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proofErr w:type="gramStart"/>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следующего</w:t>
      </w:r>
      <w:proofErr w:type="gramEnd"/>
      <w:r w:rsidR="00131F0B" w:rsidRPr="00200997">
        <w:rPr>
          <w:rFonts w:ascii="GHEA Grapalat" w:eastAsiaTheme="minorHAnsi" w:hAnsi="GHEA Grapalat" w:cstheme="minorBidi"/>
        </w:rPr>
        <w:t xml:space="preserve"> за днем </w:t>
      </w:r>
    </w:p>
    <w:p w14:paraId="72E485B7" w14:textId="77777777" w:rsidR="00131F0B" w:rsidRPr="00200997" w:rsidRDefault="00131F0B" w:rsidP="00131F0B">
      <w:pPr>
        <w:pStyle w:val="af4"/>
        <w:shd w:val="clear" w:color="auto" w:fill="FFFFFF"/>
        <w:contextualSpacing/>
        <w:jc w:val="both"/>
        <w:rPr>
          <w:rFonts w:ascii="GHEA Grapalat" w:eastAsiaTheme="minorHAnsi" w:hAnsi="GHEA Grapalat" w:cstheme="minorBidi"/>
          <w:sz w:val="18"/>
          <w:szCs w:val="18"/>
          <w:lang w:val="hy-AM"/>
        </w:rPr>
      </w:pPr>
    </w:p>
    <w:p w14:paraId="43EAA927" w14:textId="77777777" w:rsidR="00131F0B" w:rsidRPr="00200997" w:rsidRDefault="00131F0B" w:rsidP="00131F0B">
      <w:pPr>
        <w:pStyle w:val="af4"/>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w:t>
      </w:r>
      <w:proofErr w:type="gramStart"/>
      <w:r w:rsidRPr="00200997">
        <w:rPr>
          <w:rFonts w:ascii="GHEA Grapalat" w:hAnsi="GHEA Grapalat"/>
          <w:sz w:val="16"/>
          <w:szCs w:val="16"/>
        </w:rPr>
        <w:t>крайний  срок</w:t>
      </w:r>
      <w:proofErr w:type="gramEnd"/>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1C6817C2" w14:textId="77777777" w:rsidR="00131F0B" w:rsidRPr="00200997" w:rsidRDefault="00131F0B" w:rsidP="00131F0B">
      <w:pPr>
        <w:pStyle w:val="af4"/>
        <w:shd w:val="clear" w:color="auto" w:fill="FFFFFF"/>
        <w:contextualSpacing/>
        <w:jc w:val="center"/>
        <w:rPr>
          <w:rFonts w:eastAsiaTheme="minorHAnsi" w:cstheme="minorBidi"/>
        </w:rPr>
      </w:pPr>
    </w:p>
    <w:p w14:paraId="6064381A" w14:textId="77777777" w:rsidR="00741367" w:rsidRPr="001666A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7FC93A59" w14:textId="77777777" w:rsidR="00741367" w:rsidRPr="006E181F" w:rsidRDefault="00741367" w:rsidP="00741367">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666A7">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14:paraId="65D060AA" w14:textId="77777777" w:rsidR="00131F0B" w:rsidRPr="0020099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06194F2D" w14:textId="77777777" w:rsidR="00131F0B" w:rsidRPr="00B138F3" w:rsidRDefault="00131F0B" w:rsidP="00131F0B">
      <w:pPr>
        <w:pStyle w:val="af4"/>
        <w:shd w:val="clear" w:color="auto" w:fill="FFFFFF"/>
        <w:contextualSpacing/>
        <w:jc w:val="both"/>
        <w:rPr>
          <w:rStyle w:val="af5"/>
          <w:rFonts w:ascii="GHEA Grapalat" w:hAnsi="GHEA Grapalat"/>
          <w:b w:val="0"/>
          <w:bCs w:val="0"/>
          <w:sz w:val="20"/>
          <w:szCs w:val="20"/>
        </w:rPr>
      </w:pPr>
    </w:p>
    <w:p w14:paraId="13FF16AA"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C153CC4"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15C91036" w14:textId="77777777" w:rsidR="00131F0B" w:rsidRPr="00616AAA" w:rsidRDefault="00131F0B" w:rsidP="00131F0B">
      <w:pPr>
        <w:pStyle w:val="af4"/>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5D7F9566" w14:textId="77777777" w:rsidR="00131F0B" w:rsidRPr="00616AAA" w:rsidRDefault="00131F0B" w:rsidP="00131F0B">
      <w:pPr>
        <w:pStyle w:val="af4"/>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02934339"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копии </w:t>
      </w:r>
      <w:proofErr w:type="gramStart"/>
      <w:r w:rsidRPr="00616AAA">
        <w:rPr>
          <w:rFonts w:ascii="GHEA Grapalat" w:eastAsiaTheme="minorHAnsi" w:hAnsi="GHEA Grapalat" w:cstheme="minorBidi"/>
        </w:rPr>
        <w:t>внесенных  в</w:t>
      </w:r>
      <w:proofErr w:type="gramEnd"/>
      <w:r w:rsidRPr="00616AAA">
        <w:rPr>
          <w:rFonts w:ascii="GHEA Grapalat" w:eastAsiaTheme="minorHAnsi" w:hAnsi="GHEA Grapalat" w:cstheme="minorBidi"/>
        </w:rPr>
        <w:t xml:space="preserve"> него изменений, дополнительных соглашений,</w:t>
      </w:r>
    </w:p>
    <w:p w14:paraId="66869B06"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54F633A9"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14:paraId="0428BC41"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29CAC5A2"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30C9E48"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76212677"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70CD9C29"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AECD7B1"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0B1B7274"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p>
    <w:p w14:paraId="370274C1"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445D4D2"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6026BC9" w14:textId="77777777" w:rsidR="00131F0B"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EDBC4A" w14:textId="77777777"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5C5D142F" w14:textId="77777777"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79DC3CD7"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rPr>
      </w:pPr>
    </w:p>
    <w:p w14:paraId="11170848"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3BA57584"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14:paraId="559A2E1B"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14:paraId="16E7A3E4"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4F8732C0" w14:textId="77777777" w:rsidR="00131F0B" w:rsidRPr="00AA2E36" w:rsidRDefault="00131F0B" w:rsidP="00131F0B">
      <w:pPr>
        <w:pStyle w:val="af4"/>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lastRenderedPageBreak/>
        <w:t xml:space="preserve">                                                        </w:t>
      </w:r>
      <w:r w:rsidRPr="00295C31">
        <w:rPr>
          <w:rFonts w:ascii="GHEA Grapalat" w:hAnsi="GHEA Grapalat" w:cs="Sylfaen"/>
          <w:vertAlign w:val="superscript"/>
        </w:rPr>
        <w:t>число, месяц, год</w:t>
      </w:r>
    </w:p>
    <w:p w14:paraId="10B2D030" w14:textId="77777777" w:rsidR="00131F0B" w:rsidRPr="00FC3A49"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36E96C26"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33E6B5D0" w14:textId="77777777" w:rsidR="00131F0B" w:rsidRPr="00B138F3" w:rsidRDefault="00131F0B" w:rsidP="00131F0B">
      <w:pPr>
        <w:widowControl w:val="0"/>
        <w:spacing w:after="160"/>
        <w:ind w:left="567" w:right="565"/>
        <w:jc w:val="center"/>
        <w:rPr>
          <w:rFonts w:ascii="GHEA Grapalat" w:hAnsi="GHEA Grapalat"/>
          <w:b/>
        </w:rPr>
      </w:pPr>
    </w:p>
    <w:p w14:paraId="34D9B565" w14:textId="77777777" w:rsidR="00131F0B" w:rsidRDefault="00131F0B" w:rsidP="00131F0B">
      <w:pPr>
        <w:rPr>
          <w:rFonts w:ascii="GHEA Grapalat" w:hAnsi="GHEA Grapalat"/>
          <w:b/>
        </w:rPr>
      </w:pPr>
      <w:r>
        <w:rPr>
          <w:rFonts w:ascii="GHEA Grapalat" w:hAnsi="GHEA Grapalat"/>
          <w:b/>
        </w:rPr>
        <w:br w:type="page"/>
      </w:r>
    </w:p>
    <w:p w14:paraId="1F10AC73"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5DB47990" w14:textId="45EA72E3"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w:t>
      </w:r>
      <w:r w:rsidR="00E07131" w:rsidRPr="00E07131">
        <w:rPr>
          <w:rFonts w:ascii="GHEA Grapalat" w:hAnsi="GHEA Grapalat"/>
          <w:b/>
          <w:sz w:val="24"/>
          <w:szCs w:val="24"/>
        </w:rPr>
        <w:t>на 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F87082" w:rsidRPr="00F87082">
        <w:rPr>
          <w:rFonts w:ascii="GHEA Grapalat" w:hAnsi="GHEA Grapalat"/>
          <w:b/>
        </w:rPr>
        <w:t>ՄԵԾ/ԱՌՈՂՋ–ԳՀԾՁԲ-</w:t>
      </w:r>
      <w:r w:rsidR="00F24059" w:rsidRPr="00F24059">
        <w:rPr>
          <w:rFonts w:ascii="GHEA Grapalat" w:hAnsi="GHEA Grapalat"/>
          <w:b/>
        </w:rPr>
        <w:t xml:space="preserve">26/02     </w:t>
      </w:r>
    </w:p>
    <w:p w14:paraId="6FA87595" w14:textId="77777777" w:rsidR="003B2F27" w:rsidRPr="00AD29CE" w:rsidRDefault="003B2F27" w:rsidP="003B2F27">
      <w:pPr>
        <w:widowControl w:val="0"/>
        <w:spacing w:after="160" w:line="360" w:lineRule="auto"/>
        <w:jc w:val="right"/>
        <w:rPr>
          <w:rFonts w:ascii="GHEA Grapalat" w:hAnsi="GHEA Grapalat"/>
          <w:i/>
        </w:rPr>
      </w:pPr>
    </w:p>
    <w:p w14:paraId="2CB3C107"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 ДЛЯ НУЖД ГОСУДАРСТВА </w:t>
      </w:r>
    </w:p>
    <w:p w14:paraId="0700F29A" w14:textId="2350E495"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F87082" w:rsidRPr="00F87082">
        <w:rPr>
          <w:rFonts w:ascii="GHEA Grapalat" w:hAnsi="GHEA Grapalat"/>
          <w:b/>
        </w:rPr>
        <w:t>ՄԵԾ/ԱՌՈՂՋ–ԳՀԾՁԲ-</w:t>
      </w:r>
      <w:r w:rsidR="00F24059" w:rsidRPr="00F24059">
        <w:rPr>
          <w:rFonts w:ascii="GHEA Grapalat" w:hAnsi="GHEA Grapalat"/>
          <w:b/>
        </w:rPr>
        <w:t xml:space="preserve">26/02     </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42D6AF18" w14:textId="77777777" w:rsidTr="005B7138">
        <w:tc>
          <w:tcPr>
            <w:tcW w:w="4643" w:type="dxa"/>
          </w:tcPr>
          <w:p w14:paraId="4A67B53E"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7A0E750"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41080D0D"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6CE983B0"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556DDA37"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725963BE"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6A546236"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4248AAED"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78D222D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309026D1"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252DF220"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6EAE7310"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35812AEB"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 xml:space="preserve">Отказываться от исполнения договора и требовать возврата уплаченной за услугу суммы, а также требовать от Исполнителя </w:t>
      </w:r>
      <w:proofErr w:type="gramStart"/>
      <w:r w:rsidRPr="00AD29CE">
        <w:rPr>
          <w:rFonts w:ascii="GHEA Grapalat" w:hAnsi="GHEA Grapalat"/>
        </w:rPr>
        <w:t>уплаты</w:t>
      </w:r>
      <w:proofErr w:type="gramEnd"/>
      <w:r w:rsidRPr="00AD29CE">
        <w:rPr>
          <w:rFonts w:ascii="GHEA Grapalat" w:hAnsi="GHEA Grapalat"/>
        </w:rPr>
        <w:t xml:space="preserve"> предусмотренно</w:t>
      </w:r>
      <w:r>
        <w:rPr>
          <w:rFonts w:ascii="GHEA Grapalat" w:hAnsi="GHEA Grapalat"/>
        </w:rPr>
        <w:t>го пунктом 5.2 договора штрафа.</w:t>
      </w:r>
    </w:p>
    <w:p w14:paraId="375847D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50C823F2"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2917E0E5"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41B6CD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7B2B17B1"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F38EC38"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w:t>
      </w:r>
      <w:r w:rsidR="00830C72" w:rsidRPr="00830C72">
        <w:rPr>
          <w:rFonts w:ascii="GHEA Grapalat" w:hAnsi="GHEA Grapalat"/>
          <w:i/>
          <w:sz w:val="20"/>
          <w:szCs w:val="20"/>
        </w:rPr>
        <w:lastRenderedPageBreak/>
        <w:t>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05CAF132" w14:textId="77777777" w:rsidR="00830C72" w:rsidRDefault="00830C72">
      <w:pPr>
        <w:rPr>
          <w:rFonts w:ascii="GHEA Grapalat" w:hAnsi="GHEA Grapalat"/>
          <w:lang w:val="hy-AM"/>
        </w:rPr>
      </w:pPr>
    </w:p>
    <w:p w14:paraId="5593BE44"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1FF70BE6"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63903E2F"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FAE83CA"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5502B9B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649C944C"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65F2257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15950C3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2038C94"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 xml:space="preserve">в </w:t>
      </w:r>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2D34CC61"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w:t>
      </w:r>
      <w:r w:rsidRPr="00675CA2">
        <w:rPr>
          <w:rFonts w:ascii="GHEA Grapalat" w:hAnsi="GHEA Grapalat"/>
        </w:rPr>
        <w:lastRenderedPageBreak/>
        <w:t>дополнительного объема,</w:t>
      </w:r>
    </w:p>
    <w:p w14:paraId="5D916B12"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19"/>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2EC57678"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685EA6C5"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1230B0D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70FD7A80"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7518280"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w:t>
      </w:r>
      <w:r>
        <w:rPr>
          <w:rFonts w:ascii="GHEA Grapalat" w:hAnsi="GHEA Grapalat"/>
        </w:rPr>
        <w:lastRenderedPageBreak/>
        <w:t>договором для подобной ситуации;</w:t>
      </w:r>
    </w:p>
    <w:p w14:paraId="1D08480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61C04B72"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91B4DE0"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17874EB6" w14:textId="77777777" w:rsidR="0034272D" w:rsidRDefault="0034272D" w:rsidP="003B2F27">
      <w:pPr>
        <w:widowControl w:val="0"/>
        <w:spacing w:after="160" w:line="336" w:lineRule="auto"/>
        <w:jc w:val="center"/>
        <w:rPr>
          <w:rFonts w:ascii="GHEA Grapalat" w:hAnsi="GHEA Grapalat"/>
          <w:b/>
        </w:rPr>
      </w:pPr>
    </w:p>
    <w:p w14:paraId="3CE368C5"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7B37206F"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20"/>
        <w:t>17</w:t>
      </w:r>
      <w:r>
        <w:rPr>
          <w:rFonts w:ascii="GHEA Grapalat" w:hAnsi="GHEA Grapalat"/>
        </w:rPr>
        <w:t>.</w:t>
      </w:r>
    </w:p>
    <w:p w14:paraId="0CE43E7C"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B3DCDC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7D0BFDA4"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w:t>
      </w:r>
      <w:r w:rsidRPr="00844C3A">
        <w:rPr>
          <w:rFonts w:ascii="GHEA Grapalat" w:hAnsi="GHEA Grapalat"/>
        </w:rPr>
        <w:lastRenderedPageBreak/>
        <w:t xml:space="preserve">(удержаний)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21"/>
        <w:t>18</w:t>
      </w:r>
      <w:r w:rsidRPr="00844C3A">
        <w:rPr>
          <w:rFonts w:ascii="GHEA Grapalat" w:hAnsi="GHEA Grapalat"/>
        </w:rPr>
        <w:t>.</w:t>
      </w:r>
    </w:p>
    <w:p w14:paraId="500E7F2D"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14:paraId="5731D243"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2D5C4A47"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489A5BE3"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64C3E1FD"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49C18E89"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2185FFA1"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2CAC7F82"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lastRenderedPageBreak/>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22"/>
        <w:t>19</w:t>
      </w:r>
    </w:p>
    <w:p w14:paraId="70A464A8" w14:textId="77777777" w:rsidR="003B2F27" w:rsidRPr="00AD29CE" w:rsidRDefault="003B2F27" w:rsidP="003B2F27">
      <w:pPr>
        <w:widowControl w:val="0"/>
        <w:spacing w:after="160" w:line="360" w:lineRule="auto"/>
        <w:ind w:firstLine="720"/>
        <w:jc w:val="center"/>
        <w:rPr>
          <w:rFonts w:ascii="GHEA Grapalat" w:hAnsi="GHEA Grapalat" w:cs="Sylfaen"/>
        </w:rPr>
      </w:pPr>
    </w:p>
    <w:p w14:paraId="6DB67757" w14:textId="77777777" w:rsidR="00D932B2" w:rsidRDefault="00D932B2">
      <w:pPr>
        <w:rPr>
          <w:rFonts w:ascii="GHEA Grapalat" w:hAnsi="GHEA Grapalat"/>
          <w:b/>
        </w:rPr>
      </w:pPr>
      <w:r>
        <w:rPr>
          <w:rFonts w:ascii="GHEA Grapalat" w:hAnsi="GHEA Grapalat"/>
          <w:b/>
        </w:rPr>
        <w:br w:type="page"/>
      </w:r>
    </w:p>
    <w:p w14:paraId="0C0D3D9E"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7301975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F1890C5"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23"/>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C76A23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w:t>
      </w:r>
      <w:proofErr w:type="gramStart"/>
      <w:r w:rsidRPr="00AD29CE">
        <w:rPr>
          <w:rFonts w:ascii="GHEA Grapalat" w:hAnsi="GHEA Grapalat"/>
        </w:rPr>
        <w:t>от цены</w:t>
      </w:r>
      <w:proofErr w:type="gramEnd"/>
      <w:r w:rsidRPr="00AD29CE">
        <w:rPr>
          <w:rFonts w:ascii="GHEA Grapalat" w:hAnsi="GHEA Grapalat"/>
        </w:rPr>
        <w:t xml:space="preserve"> подлежащей предоставлению, но непредоставленной услуги.</w:t>
      </w:r>
    </w:p>
    <w:p w14:paraId="3E3A113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54B340C6"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7BC8C4F1"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03849A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6A6EB8D3" w14:textId="77777777" w:rsidR="003B2F27" w:rsidRPr="00AD29CE" w:rsidRDefault="003B2F27" w:rsidP="003B2F27">
      <w:pPr>
        <w:widowControl w:val="0"/>
        <w:spacing w:after="160" w:line="360" w:lineRule="auto"/>
        <w:ind w:firstLine="720"/>
        <w:jc w:val="center"/>
        <w:rPr>
          <w:rFonts w:ascii="GHEA Grapalat" w:hAnsi="GHEA Grapalat" w:cs="Sylfaen"/>
        </w:rPr>
      </w:pPr>
    </w:p>
    <w:p w14:paraId="34B56E17"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2F4D305D"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F45289E" w14:textId="77777777" w:rsidR="0043443E" w:rsidRPr="00E661BE" w:rsidRDefault="0043443E" w:rsidP="00810966">
      <w:pPr>
        <w:jc w:val="center"/>
        <w:rPr>
          <w:rFonts w:ascii="GHEA Grapalat" w:hAnsi="GHEA Grapalat"/>
          <w:b/>
        </w:rPr>
      </w:pPr>
    </w:p>
    <w:p w14:paraId="5B33FE27"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74AA0651" w14:textId="77777777" w:rsidR="0043443E" w:rsidRPr="00E661BE" w:rsidRDefault="0043443E" w:rsidP="00810966">
      <w:pPr>
        <w:jc w:val="center"/>
        <w:rPr>
          <w:rFonts w:ascii="GHEA Grapalat" w:hAnsi="GHEA Grapalat" w:cs="Sylfaen"/>
          <w:b/>
        </w:rPr>
      </w:pPr>
    </w:p>
    <w:p w14:paraId="39C13DB3"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4568C1A3"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24"/>
        <w:t>21</w:t>
      </w:r>
    </w:p>
    <w:p w14:paraId="5ED95A3D"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367AFB3"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BCC4230"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7614154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B826AC9"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5547A139"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800D974"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3A31780"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72C9539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af6"/>
          <w:rFonts w:ascii="GHEA Grapalat" w:hAnsi="GHEA Grapalat"/>
        </w:rPr>
        <w:footnoteReference w:customMarkFollows="1" w:id="25"/>
        <w:t>22</w:t>
      </w:r>
    </w:p>
    <w:p w14:paraId="30992D70"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26"/>
        <w:t>23</w:t>
      </w:r>
      <w:r w:rsidRPr="00AD29CE">
        <w:rPr>
          <w:rFonts w:ascii="GHEA Grapalat" w:hAnsi="GHEA Grapalat"/>
        </w:rPr>
        <w:t>.</w:t>
      </w:r>
    </w:p>
    <w:p w14:paraId="7F70EA24"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w:t>
      </w:r>
      <w:r w:rsidRPr="005124C0">
        <w:rPr>
          <w:rFonts w:ascii="GHEA Grapalat" w:hAnsi="GHEA Grapalat"/>
        </w:rPr>
        <w:lastRenderedPageBreak/>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29D359B8"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C25BE63"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F05ADF0"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57EE9F16"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w:t>
      </w:r>
      <w:r w:rsidRPr="00AD29CE">
        <w:rPr>
          <w:rFonts w:ascii="GHEA Grapalat" w:hAnsi="GHEA Grapalat"/>
        </w:rPr>
        <w:lastRenderedPageBreak/>
        <w:t>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7859F318" w14:textId="77777777"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2DCFD356"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18EB4836"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153DFB6A"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05E2C30A" w14:textId="77777777"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w:t>
      </w:r>
      <w:proofErr w:type="gramStart"/>
      <w:r w:rsidRPr="00842146">
        <w:rPr>
          <w:rFonts w:ascii="GHEA Grapalat" w:hAnsi="GHEA Grapalat"/>
        </w:rPr>
        <w:t>размер</w:t>
      </w:r>
      <w:proofErr w:type="gramEnd"/>
      <w:r w:rsidRPr="00842146">
        <w:rPr>
          <w:rFonts w:ascii="GHEA Grapalat" w:hAnsi="GHEA Grapalat"/>
        </w:rPr>
        <w:t xml:space="preserve">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14:paraId="67610C94" w14:textId="77777777"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t>----------------------------------------</w:t>
      </w:r>
      <w:r w:rsidR="00936F41" w:rsidRPr="00842146">
        <w:rPr>
          <w:rFonts w:ascii="GHEA Grapalat" w:hAnsi="GHEA Grapalat"/>
        </w:rPr>
        <w:t xml:space="preserve"> </w:t>
      </w:r>
      <w:r w:rsidR="00936F41">
        <w:rPr>
          <w:rFonts w:ascii="GHEA Grapalat" w:hAnsi="GHEA Grapalat"/>
        </w:rPr>
        <w:t xml:space="preserve"> </w:t>
      </w:r>
    </w:p>
    <w:p w14:paraId="112C8194" w14:textId="77777777"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proofErr w:type="gramStart"/>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proofErr w:type="gramEnd"/>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proofErr w:type="gramStart"/>
      <w:r w:rsidRPr="00A915F5">
        <w:rPr>
          <w:rStyle w:val="ezkurwreuab5ozgtqnkl"/>
          <w:i/>
          <w:sz w:val="20"/>
          <w:szCs w:val="20"/>
        </w:rPr>
        <w:t>редактируется</w:t>
      </w:r>
      <w:proofErr w:type="gramEnd"/>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7373CF3F" w14:textId="77777777"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proofErr w:type="gramStart"/>
      <w:r w:rsidR="003B2F27" w:rsidRPr="00842146">
        <w:rPr>
          <w:rFonts w:ascii="GHEA Grapalat" w:hAnsi="GHEA Grapalat"/>
        </w:rPr>
        <w:t>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r w:rsidR="003B2F27" w:rsidRPr="00842146">
        <w:rPr>
          <w:rFonts w:ascii="GHEA Grapalat" w:hAnsi="GHEA Grapalat"/>
        </w:rPr>
        <w:t>договора</w:t>
      </w:r>
      <w:proofErr w:type="gramEnd"/>
      <w:r w:rsidR="003B2F27" w:rsidRPr="00842146">
        <w:rPr>
          <w:rFonts w:ascii="GHEA Grapalat" w:hAnsi="GHEA Grapalat"/>
        </w:rPr>
        <w:t xml:space="preserve">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w:t>
      </w:r>
      <w:proofErr w:type="gramStart"/>
      <w:r w:rsidR="003B2F27" w:rsidRPr="00842146">
        <w:rPr>
          <w:rFonts w:ascii="GHEA Grapalat" w:hAnsi="GHEA Grapalat"/>
        </w:rPr>
        <w:t xml:space="preserve">течение </w:t>
      </w:r>
      <w:r w:rsidR="00DF4121" w:rsidRPr="00506E29">
        <w:rPr>
          <w:rFonts w:ascii="GHEA Grapalat" w:hAnsi="GHEA Grapalat"/>
        </w:rPr>
        <w:t xml:space="preserve"> -----------</w:t>
      </w:r>
      <w:proofErr w:type="gramEnd"/>
      <w:r w:rsidR="00DF4121" w:rsidRPr="00506E29">
        <w:rPr>
          <w:rFonts w:ascii="GHEA Grapalat" w:hAnsi="GHEA Grapalat"/>
        </w:rPr>
        <w:t xml:space="preserve">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3CE2A4D7" w14:textId="77777777" w:rsidR="003B2F27" w:rsidRPr="00AD29CE" w:rsidRDefault="003B2F27" w:rsidP="003B2F27">
      <w:pPr>
        <w:widowControl w:val="0"/>
        <w:spacing w:after="160" w:line="360" w:lineRule="auto"/>
        <w:rPr>
          <w:rFonts w:ascii="GHEA Grapalat" w:hAnsi="GHEA Grapalat"/>
        </w:rPr>
      </w:pPr>
    </w:p>
    <w:p w14:paraId="5DDA96CF"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0FF50083" w14:textId="77777777" w:rsidTr="005B7138">
        <w:trPr>
          <w:jc w:val="center"/>
        </w:trPr>
        <w:tc>
          <w:tcPr>
            <w:tcW w:w="4536" w:type="dxa"/>
          </w:tcPr>
          <w:p w14:paraId="25D860B6"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902F3F7"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0156405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64F036E1" w14:textId="77777777" w:rsidR="003B2F27" w:rsidRDefault="003B2F27" w:rsidP="005B7138">
            <w:pPr>
              <w:widowControl w:val="0"/>
              <w:spacing w:after="160" w:line="360" w:lineRule="auto"/>
              <w:jc w:val="center"/>
              <w:rPr>
                <w:rFonts w:ascii="GHEA Grapalat" w:hAnsi="GHEA Grapalat"/>
                <w:lang w:val="en-US"/>
              </w:rPr>
            </w:pPr>
          </w:p>
          <w:p w14:paraId="6E7642AF"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9E91CEC"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14:paraId="0F077290"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BC2B636"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67D4FC6C" w14:textId="77777777" w:rsidR="003B2F27" w:rsidRDefault="003B2F27" w:rsidP="005B7138">
            <w:pPr>
              <w:widowControl w:val="0"/>
              <w:spacing w:after="160" w:line="360" w:lineRule="auto"/>
              <w:jc w:val="center"/>
              <w:rPr>
                <w:rFonts w:ascii="GHEA Grapalat" w:hAnsi="GHEA Grapalat"/>
                <w:lang w:val="en-US"/>
              </w:rPr>
            </w:pPr>
          </w:p>
          <w:p w14:paraId="70E4AE06"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5215D75" w14:textId="77777777" w:rsidR="003B2F27" w:rsidRPr="00AD29CE" w:rsidRDefault="003B2F27" w:rsidP="003B2F27">
      <w:pPr>
        <w:widowControl w:val="0"/>
        <w:spacing w:after="160" w:line="360" w:lineRule="auto"/>
        <w:ind w:firstLine="709"/>
        <w:jc w:val="center"/>
        <w:rPr>
          <w:rFonts w:ascii="GHEA Grapalat" w:hAnsi="GHEA Grapalat"/>
          <w:b/>
        </w:rPr>
      </w:pPr>
    </w:p>
    <w:p w14:paraId="2C0B305D"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444B37FA"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14AF43A5" w14:textId="77777777" w:rsidR="00360C67" w:rsidRPr="006F5F33" w:rsidRDefault="00360C67" w:rsidP="00360C67">
      <w:pPr>
        <w:pStyle w:val="af2"/>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22C2D1E8" w14:textId="77777777" w:rsidR="00360C67" w:rsidRPr="009E00B3" w:rsidRDefault="00360C67" w:rsidP="00360C67">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26FB7744" w14:textId="77777777"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14:paraId="181B3835"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67480E30"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14:paraId="52552579"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78B6B39" w14:textId="77777777" w:rsidR="003B2F27" w:rsidRPr="00AD29CE" w:rsidRDefault="003B2F27" w:rsidP="003B2F27">
      <w:pPr>
        <w:widowControl w:val="0"/>
        <w:spacing w:after="160" w:line="360" w:lineRule="auto"/>
        <w:jc w:val="center"/>
        <w:rPr>
          <w:rFonts w:ascii="GHEA Grapalat" w:hAnsi="GHEA Grapalat"/>
        </w:rPr>
      </w:pPr>
    </w:p>
    <w:p w14:paraId="2A9D4280"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7"/>
        <w:t>*</w:t>
      </w:r>
    </w:p>
    <w:p w14:paraId="6E0CE557"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3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1911"/>
        <w:gridCol w:w="2847"/>
        <w:gridCol w:w="1170"/>
        <w:gridCol w:w="1362"/>
        <w:gridCol w:w="814"/>
        <w:gridCol w:w="1558"/>
        <w:gridCol w:w="1409"/>
      </w:tblGrid>
      <w:tr w:rsidR="003B2F27" w:rsidRPr="00E40AC8" w14:paraId="163C8A93" w14:textId="77777777" w:rsidTr="00F24059">
        <w:trPr>
          <w:trHeight w:val="422"/>
          <w:jc w:val="center"/>
        </w:trPr>
        <w:tc>
          <w:tcPr>
            <w:tcW w:w="13008" w:type="dxa"/>
            <w:gridSpan w:val="8"/>
          </w:tcPr>
          <w:p w14:paraId="7FC7275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164CE7" w:rsidRPr="00E40AC8" w14:paraId="1219532A" w14:textId="77777777" w:rsidTr="00164CE7">
        <w:trPr>
          <w:trHeight w:val="247"/>
          <w:jc w:val="center"/>
        </w:trPr>
        <w:tc>
          <w:tcPr>
            <w:tcW w:w="1937" w:type="dxa"/>
            <w:vMerge w:val="restart"/>
            <w:vAlign w:val="center"/>
          </w:tcPr>
          <w:p w14:paraId="2B9CE0C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911" w:type="dxa"/>
            <w:vMerge w:val="restart"/>
            <w:vAlign w:val="center"/>
          </w:tcPr>
          <w:p w14:paraId="3C67EEB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2847" w:type="dxa"/>
            <w:vMerge w:val="restart"/>
            <w:vAlign w:val="center"/>
          </w:tcPr>
          <w:p w14:paraId="7A3C98D8"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0" w:type="dxa"/>
            <w:vMerge w:val="restart"/>
            <w:vAlign w:val="center"/>
          </w:tcPr>
          <w:p w14:paraId="01C09E8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2" w:type="dxa"/>
            <w:vMerge w:val="restart"/>
            <w:vAlign w:val="center"/>
          </w:tcPr>
          <w:p w14:paraId="558EE89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14" w:type="dxa"/>
            <w:vMerge w:val="restart"/>
            <w:vAlign w:val="center"/>
          </w:tcPr>
          <w:p w14:paraId="667D4471"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967" w:type="dxa"/>
            <w:gridSpan w:val="2"/>
            <w:vAlign w:val="center"/>
          </w:tcPr>
          <w:p w14:paraId="6EB7894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164CE7" w:rsidRPr="00E40AC8" w14:paraId="74B26335" w14:textId="77777777" w:rsidTr="00164CE7">
        <w:trPr>
          <w:trHeight w:val="501"/>
          <w:jc w:val="center"/>
        </w:trPr>
        <w:tc>
          <w:tcPr>
            <w:tcW w:w="1937" w:type="dxa"/>
            <w:vMerge/>
            <w:vAlign w:val="center"/>
          </w:tcPr>
          <w:p w14:paraId="70982FEC" w14:textId="77777777" w:rsidR="003B2F27" w:rsidRPr="00E40AC8" w:rsidRDefault="003B2F27" w:rsidP="005B7138">
            <w:pPr>
              <w:widowControl w:val="0"/>
              <w:spacing w:after="120"/>
              <w:jc w:val="center"/>
              <w:rPr>
                <w:rFonts w:ascii="GHEA Grapalat" w:hAnsi="GHEA Grapalat"/>
                <w:sz w:val="20"/>
              </w:rPr>
            </w:pPr>
          </w:p>
        </w:tc>
        <w:tc>
          <w:tcPr>
            <w:tcW w:w="1911" w:type="dxa"/>
            <w:vMerge/>
            <w:vAlign w:val="center"/>
          </w:tcPr>
          <w:p w14:paraId="19735D62" w14:textId="77777777" w:rsidR="003B2F27" w:rsidRPr="00E40AC8" w:rsidRDefault="003B2F27" w:rsidP="005B7138">
            <w:pPr>
              <w:widowControl w:val="0"/>
              <w:spacing w:after="120"/>
              <w:jc w:val="center"/>
              <w:rPr>
                <w:rFonts w:ascii="GHEA Grapalat" w:hAnsi="GHEA Grapalat"/>
                <w:sz w:val="20"/>
              </w:rPr>
            </w:pPr>
          </w:p>
        </w:tc>
        <w:tc>
          <w:tcPr>
            <w:tcW w:w="2847" w:type="dxa"/>
            <w:vMerge/>
            <w:vAlign w:val="center"/>
          </w:tcPr>
          <w:p w14:paraId="79D23AC3" w14:textId="77777777" w:rsidR="003B2F27" w:rsidRPr="00E40AC8" w:rsidRDefault="003B2F27" w:rsidP="005B7138">
            <w:pPr>
              <w:widowControl w:val="0"/>
              <w:spacing w:after="120"/>
              <w:jc w:val="center"/>
              <w:rPr>
                <w:rFonts w:ascii="GHEA Grapalat" w:hAnsi="GHEA Grapalat"/>
                <w:sz w:val="20"/>
              </w:rPr>
            </w:pPr>
          </w:p>
        </w:tc>
        <w:tc>
          <w:tcPr>
            <w:tcW w:w="1170" w:type="dxa"/>
            <w:vMerge/>
            <w:vAlign w:val="center"/>
          </w:tcPr>
          <w:p w14:paraId="11253398" w14:textId="77777777" w:rsidR="003B2F27" w:rsidRPr="00E40AC8" w:rsidRDefault="003B2F27" w:rsidP="005B7138">
            <w:pPr>
              <w:widowControl w:val="0"/>
              <w:spacing w:after="120"/>
              <w:jc w:val="center"/>
              <w:rPr>
                <w:rFonts w:ascii="GHEA Grapalat" w:hAnsi="GHEA Grapalat"/>
                <w:sz w:val="20"/>
              </w:rPr>
            </w:pPr>
          </w:p>
        </w:tc>
        <w:tc>
          <w:tcPr>
            <w:tcW w:w="1362" w:type="dxa"/>
            <w:vMerge/>
            <w:vAlign w:val="center"/>
          </w:tcPr>
          <w:p w14:paraId="5B38FF4C" w14:textId="77777777" w:rsidR="003B2F27" w:rsidRPr="00E40AC8" w:rsidRDefault="003B2F27" w:rsidP="005B7138">
            <w:pPr>
              <w:widowControl w:val="0"/>
              <w:spacing w:after="120"/>
              <w:jc w:val="center"/>
              <w:rPr>
                <w:rFonts w:ascii="GHEA Grapalat" w:hAnsi="GHEA Grapalat"/>
                <w:sz w:val="20"/>
              </w:rPr>
            </w:pPr>
          </w:p>
        </w:tc>
        <w:tc>
          <w:tcPr>
            <w:tcW w:w="814" w:type="dxa"/>
            <w:vMerge/>
            <w:vAlign w:val="center"/>
          </w:tcPr>
          <w:p w14:paraId="34A6DF7A" w14:textId="77777777" w:rsidR="003B2F27" w:rsidRPr="00E40AC8" w:rsidRDefault="003B2F27" w:rsidP="005B7138">
            <w:pPr>
              <w:widowControl w:val="0"/>
              <w:spacing w:after="120"/>
              <w:jc w:val="center"/>
              <w:rPr>
                <w:rFonts w:ascii="GHEA Grapalat" w:hAnsi="GHEA Grapalat"/>
                <w:sz w:val="20"/>
              </w:rPr>
            </w:pPr>
          </w:p>
        </w:tc>
        <w:tc>
          <w:tcPr>
            <w:tcW w:w="1558" w:type="dxa"/>
            <w:vAlign w:val="center"/>
          </w:tcPr>
          <w:p w14:paraId="00D80F22"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409" w:type="dxa"/>
            <w:vAlign w:val="center"/>
          </w:tcPr>
          <w:p w14:paraId="7BC94D96"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8"/>
              <w:t>**</w:t>
            </w:r>
          </w:p>
        </w:tc>
      </w:tr>
      <w:tr w:rsidR="00164CE7" w:rsidRPr="00E40AC8" w14:paraId="36E4A9F2" w14:textId="77777777" w:rsidTr="00164CE7">
        <w:trPr>
          <w:trHeight w:val="277"/>
          <w:jc w:val="center"/>
        </w:trPr>
        <w:tc>
          <w:tcPr>
            <w:tcW w:w="1937" w:type="dxa"/>
          </w:tcPr>
          <w:p w14:paraId="7A94ED66" w14:textId="77777777" w:rsidR="004C2419" w:rsidRPr="009D38DC" w:rsidRDefault="004C2419" w:rsidP="003862AF">
            <w:pPr>
              <w:jc w:val="center"/>
              <w:rPr>
                <w:rFonts w:ascii="Sylfaen" w:hAnsi="Sylfaen"/>
                <w:sz w:val="20"/>
              </w:rPr>
            </w:pPr>
            <w:r>
              <w:rPr>
                <w:rFonts w:ascii="Sylfaen" w:hAnsi="Sylfaen"/>
                <w:sz w:val="20"/>
              </w:rPr>
              <w:t>1</w:t>
            </w:r>
          </w:p>
        </w:tc>
        <w:tc>
          <w:tcPr>
            <w:tcW w:w="1911" w:type="dxa"/>
          </w:tcPr>
          <w:p w14:paraId="3E6459B7" w14:textId="77777777" w:rsidR="004C2419" w:rsidRPr="009D38DC" w:rsidRDefault="004C2419" w:rsidP="003862AF">
            <w:pPr>
              <w:jc w:val="both"/>
              <w:rPr>
                <w:rFonts w:ascii="Sylfaen" w:hAnsi="Sylfaen"/>
                <w:sz w:val="20"/>
              </w:rPr>
            </w:pPr>
            <w:r w:rsidRPr="009D38DC">
              <w:rPr>
                <w:rFonts w:ascii="Sylfaen" w:hAnsi="Sylfaen"/>
                <w:sz w:val="20"/>
              </w:rPr>
              <w:t>85111220</w:t>
            </w:r>
          </w:p>
        </w:tc>
        <w:tc>
          <w:tcPr>
            <w:tcW w:w="2847" w:type="dxa"/>
            <w:vAlign w:val="center"/>
          </w:tcPr>
          <w:p w14:paraId="2AD29E78" w14:textId="77777777" w:rsidR="004C2419" w:rsidRPr="00164CE7" w:rsidRDefault="004C2419" w:rsidP="003862AF">
            <w:pPr>
              <w:pStyle w:val="23"/>
              <w:widowControl w:val="0"/>
              <w:spacing w:after="120" w:line="240" w:lineRule="auto"/>
              <w:ind w:firstLine="0"/>
              <w:rPr>
                <w:rFonts w:ascii="Sylfaen" w:hAnsi="Sylfaen"/>
              </w:rPr>
            </w:pPr>
            <w:r w:rsidRPr="00164CE7">
              <w:rPr>
                <w:rFonts w:ascii="Sylfaen" w:hAnsi="Sylfaen"/>
              </w:rPr>
              <w:t xml:space="preserve">Определение </w:t>
            </w:r>
            <w:proofErr w:type="gramStart"/>
            <w:r w:rsidRPr="00164CE7">
              <w:rPr>
                <w:rFonts w:ascii="Sylfaen" w:hAnsi="Sylfaen"/>
              </w:rPr>
              <w:t>ACXM,Псевдомонадной</w:t>
            </w:r>
            <w:proofErr w:type="gramEnd"/>
            <w:r w:rsidRPr="00164CE7">
              <w:rPr>
                <w:rFonts w:ascii="Sylfaen" w:hAnsi="Sylfaen"/>
              </w:rPr>
              <w:t xml:space="preserve"> </w:t>
            </w:r>
            <w:proofErr w:type="gramStart"/>
            <w:r w:rsidRPr="00164CE7">
              <w:rPr>
                <w:rFonts w:ascii="Sylfaen" w:hAnsi="Sylfaen"/>
              </w:rPr>
              <w:t>аэрогинозы,патогенного</w:t>
            </w:r>
            <w:proofErr w:type="gramEnd"/>
            <w:r w:rsidRPr="00164CE7">
              <w:rPr>
                <w:rFonts w:ascii="Sylfaen" w:hAnsi="Sylfaen"/>
              </w:rPr>
              <w:t xml:space="preserve"> стафилококка в мочках, взятых из внешней среды</w:t>
            </w:r>
          </w:p>
        </w:tc>
        <w:tc>
          <w:tcPr>
            <w:tcW w:w="1170" w:type="dxa"/>
          </w:tcPr>
          <w:p w14:paraId="6D162507" w14:textId="77777777" w:rsidR="004C2419" w:rsidRPr="00E40AC8" w:rsidRDefault="004C2419" w:rsidP="005B7138">
            <w:pPr>
              <w:widowControl w:val="0"/>
              <w:spacing w:after="120"/>
              <w:jc w:val="center"/>
              <w:rPr>
                <w:rFonts w:ascii="GHEA Grapalat" w:hAnsi="GHEA Grapalat"/>
                <w:sz w:val="20"/>
              </w:rPr>
            </w:pPr>
          </w:p>
        </w:tc>
        <w:tc>
          <w:tcPr>
            <w:tcW w:w="1362" w:type="dxa"/>
          </w:tcPr>
          <w:p w14:paraId="059769AB" w14:textId="77777777" w:rsidR="004C2419" w:rsidRPr="00E40AC8" w:rsidRDefault="004C2419" w:rsidP="005B7138">
            <w:pPr>
              <w:widowControl w:val="0"/>
              <w:spacing w:after="120"/>
              <w:jc w:val="center"/>
              <w:rPr>
                <w:rFonts w:ascii="GHEA Grapalat" w:hAnsi="GHEA Grapalat"/>
                <w:sz w:val="20"/>
              </w:rPr>
            </w:pPr>
          </w:p>
        </w:tc>
        <w:tc>
          <w:tcPr>
            <w:tcW w:w="814" w:type="dxa"/>
          </w:tcPr>
          <w:p w14:paraId="1CBD7CCC" w14:textId="3BA127F2" w:rsidR="004C2419" w:rsidRPr="00F24059" w:rsidRDefault="00F24059" w:rsidP="005B7138">
            <w:pPr>
              <w:widowControl w:val="0"/>
              <w:spacing w:after="120"/>
              <w:jc w:val="center"/>
              <w:rPr>
                <w:rFonts w:ascii="GHEA Grapalat" w:hAnsi="GHEA Grapalat"/>
                <w:sz w:val="20"/>
                <w:lang w:val="hy-AM"/>
              </w:rPr>
            </w:pPr>
            <w:r>
              <w:rPr>
                <w:rFonts w:ascii="GHEA Grapalat" w:hAnsi="GHEA Grapalat"/>
                <w:sz w:val="20"/>
                <w:lang w:val="hy-AM"/>
              </w:rPr>
              <w:t>2400</w:t>
            </w:r>
          </w:p>
        </w:tc>
        <w:tc>
          <w:tcPr>
            <w:tcW w:w="1558" w:type="dxa"/>
          </w:tcPr>
          <w:p w14:paraId="2C695003" w14:textId="77777777" w:rsidR="004C2419" w:rsidRPr="00F24059" w:rsidRDefault="004C2419" w:rsidP="005B7138">
            <w:pPr>
              <w:widowControl w:val="0"/>
              <w:spacing w:after="120"/>
              <w:jc w:val="center"/>
              <w:rPr>
                <w:rFonts w:ascii="GHEA Grapalat" w:hAnsi="GHEA Grapalat"/>
                <w:sz w:val="14"/>
                <w:szCs w:val="14"/>
              </w:rPr>
            </w:pPr>
            <w:r w:rsidRPr="00F24059">
              <w:rPr>
                <w:rFonts w:ascii="GHEA Grapalat" w:hAnsi="GHEA Grapalat"/>
                <w:sz w:val="14"/>
                <w:szCs w:val="14"/>
              </w:rPr>
              <w:t xml:space="preserve">Армавирская область Мецамор, административный центр/ </w:t>
            </w:r>
            <w:proofErr w:type="gramStart"/>
            <w:r w:rsidRPr="00F24059">
              <w:rPr>
                <w:rFonts w:ascii="GHEA Grapalat" w:hAnsi="GHEA Grapalat"/>
                <w:sz w:val="14"/>
                <w:szCs w:val="14"/>
              </w:rPr>
              <w:t>зд./</w:t>
            </w:r>
            <w:proofErr w:type="gramEnd"/>
            <w:r w:rsidRPr="00F24059">
              <w:rPr>
                <w:rFonts w:ascii="GHEA Grapalat" w:hAnsi="GHEA Grapalat"/>
                <w:sz w:val="14"/>
                <w:szCs w:val="14"/>
              </w:rPr>
              <w:t>1</w:t>
            </w:r>
          </w:p>
        </w:tc>
        <w:tc>
          <w:tcPr>
            <w:tcW w:w="1409" w:type="dxa"/>
          </w:tcPr>
          <w:p w14:paraId="5F2F5BE1" w14:textId="50CA97A6" w:rsidR="004C2419" w:rsidRPr="00F24059" w:rsidRDefault="00F24059" w:rsidP="00F24059">
            <w:pPr>
              <w:widowControl w:val="0"/>
              <w:spacing w:after="120"/>
              <w:rPr>
                <w:rFonts w:ascii="GHEA Grapalat" w:hAnsi="GHEA Grapalat"/>
                <w:sz w:val="20"/>
                <w:lang w:val="hy-AM"/>
              </w:rPr>
            </w:pPr>
            <w:r>
              <w:rPr>
                <w:rFonts w:ascii="GHEA Grapalat" w:hAnsi="GHEA Grapalat"/>
                <w:sz w:val="20"/>
                <w:lang w:val="hy-AM"/>
              </w:rPr>
              <w:t>2026</w:t>
            </w:r>
          </w:p>
        </w:tc>
      </w:tr>
      <w:tr w:rsidR="00164CE7" w:rsidRPr="00E40AC8" w14:paraId="0A32A36B" w14:textId="77777777" w:rsidTr="00164CE7">
        <w:trPr>
          <w:trHeight w:val="439"/>
          <w:jc w:val="center"/>
        </w:trPr>
        <w:tc>
          <w:tcPr>
            <w:tcW w:w="1937" w:type="dxa"/>
          </w:tcPr>
          <w:p w14:paraId="7D586F45" w14:textId="77777777" w:rsidR="004C2419" w:rsidRPr="004C2419" w:rsidRDefault="004C2419" w:rsidP="003862AF">
            <w:pPr>
              <w:jc w:val="center"/>
              <w:rPr>
                <w:rFonts w:ascii="Sylfaen" w:hAnsi="Sylfaen"/>
                <w:sz w:val="20"/>
                <w:lang w:val="en-US"/>
              </w:rPr>
            </w:pPr>
            <w:r>
              <w:rPr>
                <w:rFonts w:ascii="Sylfaen" w:hAnsi="Sylfaen"/>
                <w:sz w:val="20"/>
                <w:lang w:val="en-US"/>
              </w:rPr>
              <w:t>2</w:t>
            </w:r>
          </w:p>
        </w:tc>
        <w:tc>
          <w:tcPr>
            <w:tcW w:w="1911" w:type="dxa"/>
          </w:tcPr>
          <w:p w14:paraId="44B19969" w14:textId="77777777" w:rsidR="004C2419" w:rsidRPr="009D38DC" w:rsidRDefault="004C2419" w:rsidP="003862AF">
            <w:pPr>
              <w:jc w:val="both"/>
              <w:rPr>
                <w:rFonts w:ascii="Sylfaen" w:hAnsi="Sylfaen"/>
                <w:sz w:val="20"/>
              </w:rPr>
            </w:pPr>
            <w:r w:rsidRPr="009D38DC">
              <w:rPr>
                <w:rFonts w:ascii="Sylfaen" w:hAnsi="Sylfaen"/>
                <w:sz w:val="20"/>
              </w:rPr>
              <w:t>85111220</w:t>
            </w:r>
          </w:p>
        </w:tc>
        <w:tc>
          <w:tcPr>
            <w:tcW w:w="2847" w:type="dxa"/>
            <w:vAlign w:val="center"/>
          </w:tcPr>
          <w:p w14:paraId="6C5727FC" w14:textId="77777777" w:rsidR="004C2419" w:rsidRPr="00164CE7" w:rsidRDefault="004C2419" w:rsidP="003862AF">
            <w:pPr>
              <w:pStyle w:val="23"/>
              <w:widowControl w:val="0"/>
              <w:spacing w:after="120" w:line="240" w:lineRule="auto"/>
              <w:ind w:firstLine="0"/>
              <w:rPr>
                <w:rFonts w:ascii="Sylfaen" w:hAnsi="Sylfaen"/>
              </w:rPr>
            </w:pPr>
            <w:r w:rsidRPr="00164CE7">
              <w:rPr>
                <w:rFonts w:ascii="Sylfaen" w:hAnsi="Sylfaen"/>
              </w:rPr>
              <w:t xml:space="preserve">Микробиологическое исследование воздушной среды: общее количество </w:t>
            </w:r>
            <w:proofErr w:type="gramStart"/>
            <w:r w:rsidRPr="00164CE7">
              <w:rPr>
                <w:rFonts w:ascii="Sylfaen" w:hAnsi="Sylfaen"/>
              </w:rPr>
              <w:t>бактерий,золотистый</w:t>
            </w:r>
            <w:proofErr w:type="gramEnd"/>
            <w:r w:rsidRPr="00164CE7">
              <w:rPr>
                <w:rFonts w:ascii="Sylfaen" w:hAnsi="Sylfaen"/>
              </w:rPr>
              <w:t xml:space="preserve"> </w:t>
            </w:r>
            <w:proofErr w:type="gramStart"/>
            <w:r w:rsidRPr="00164CE7">
              <w:rPr>
                <w:rFonts w:ascii="Sylfaen" w:hAnsi="Sylfaen"/>
              </w:rPr>
              <w:t>стафилококк,грибки</w:t>
            </w:r>
            <w:proofErr w:type="gramEnd"/>
            <w:r w:rsidRPr="00164CE7">
              <w:rPr>
                <w:rFonts w:ascii="Sylfaen" w:hAnsi="Sylfaen"/>
              </w:rPr>
              <w:t xml:space="preserve"> плесени, дрожжевые грибки и другие санитарно-гигиенические бактерии.</w:t>
            </w:r>
          </w:p>
        </w:tc>
        <w:tc>
          <w:tcPr>
            <w:tcW w:w="1170" w:type="dxa"/>
          </w:tcPr>
          <w:p w14:paraId="66A5DC64" w14:textId="77777777" w:rsidR="004C2419" w:rsidRPr="00E40AC8" w:rsidRDefault="004C2419" w:rsidP="005B7138">
            <w:pPr>
              <w:widowControl w:val="0"/>
              <w:spacing w:after="120"/>
              <w:jc w:val="center"/>
              <w:rPr>
                <w:rFonts w:ascii="GHEA Grapalat" w:hAnsi="GHEA Grapalat"/>
                <w:sz w:val="20"/>
              </w:rPr>
            </w:pPr>
          </w:p>
        </w:tc>
        <w:tc>
          <w:tcPr>
            <w:tcW w:w="1362" w:type="dxa"/>
          </w:tcPr>
          <w:p w14:paraId="0404CD43" w14:textId="77777777" w:rsidR="004C2419" w:rsidRPr="00E40AC8" w:rsidRDefault="004C2419" w:rsidP="005B7138">
            <w:pPr>
              <w:widowControl w:val="0"/>
              <w:spacing w:after="120"/>
              <w:jc w:val="center"/>
              <w:rPr>
                <w:rFonts w:ascii="GHEA Grapalat" w:hAnsi="GHEA Grapalat"/>
                <w:sz w:val="20"/>
              </w:rPr>
            </w:pPr>
          </w:p>
        </w:tc>
        <w:tc>
          <w:tcPr>
            <w:tcW w:w="814" w:type="dxa"/>
          </w:tcPr>
          <w:p w14:paraId="47432A27" w14:textId="5D3DF06B" w:rsidR="004C2419" w:rsidRPr="00F24059" w:rsidRDefault="00F24059" w:rsidP="005B7138">
            <w:pPr>
              <w:widowControl w:val="0"/>
              <w:spacing w:after="120"/>
              <w:jc w:val="center"/>
              <w:rPr>
                <w:rFonts w:ascii="GHEA Grapalat" w:hAnsi="GHEA Grapalat"/>
                <w:sz w:val="20"/>
                <w:lang w:val="hy-AM"/>
              </w:rPr>
            </w:pPr>
            <w:r>
              <w:rPr>
                <w:rFonts w:ascii="GHEA Grapalat" w:hAnsi="GHEA Grapalat"/>
                <w:sz w:val="20"/>
                <w:lang w:val="hy-AM"/>
              </w:rPr>
              <w:t>720</w:t>
            </w:r>
          </w:p>
        </w:tc>
        <w:tc>
          <w:tcPr>
            <w:tcW w:w="1558" w:type="dxa"/>
          </w:tcPr>
          <w:p w14:paraId="76B4F773" w14:textId="77777777" w:rsidR="004C2419" w:rsidRPr="00F24059" w:rsidRDefault="004C2419" w:rsidP="005B7138">
            <w:pPr>
              <w:widowControl w:val="0"/>
              <w:spacing w:after="120"/>
              <w:jc w:val="center"/>
              <w:rPr>
                <w:rFonts w:ascii="GHEA Grapalat" w:hAnsi="GHEA Grapalat"/>
                <w:sz w:val="14"/>
                <w:szCs w:val="14"/>
              </w:rPr>
            </w:pPr>
            <w:r w:rsidRPr="00F24059">
              <w:rPr>
                <w:rFonts w:ascii="GHEA Grapalat" w:hAnsi="GHEA Grapalat"/>
                <w:sz w:val="14"/>
                <w:szCs w:val="14"/>
              </w:rPr>
              <w:t xml:space="preserve">Армавирская область Мецамор, административный центр/ </w:t>
            </w:r>
            <w:proofErr w:type="gramStart"/>
            <w:r w:rsidRPr="00F24059">
              <w:rPr>
                <w:rFonts w:ascii="GHEA Grapalat" w:hAnsi="GHEA Grapalat"/>
                <w:sz w:val="14"/>
                <w:szCs w:val="14"/>
              </w:rPr>
              <w:t>зд./</w:t>
            </w:r>
            <w:proofErr w:type="gramEnd"/>
            <w:r w:rsidRPr="00F24059">
              <w:rPr>
                <w:rFonts w:ascii="GHEA Grapalat" w:hAnsi="GHEA Grapalat"/>
                <w:sz w:val="14"/>
                <w:szCs w:val="14"/>
              </w:rPr>
              <w:t>1</w:t>
            </w:r>
          </w:p>
        </w:tc>
        <w:tc>
          <w:tcPr>
            <w:tcW w:w="1409" w:type="dxa"/>
          </w:tcPr>
          <w:p w14:paraId="1785FC74" w14:textId="41173E5B" w:rsidR="004C2419" w:rsidRPr="00F24059" w:rsidRDefault="004C2419" w:rsidP="00F24059">
            <w:pPr>
              <w:widowControl w:val="0"/>
              <w:spacing w:after="120"/>
              <w:rPr>
                <w:rFonts w:ascii="GHEA Grapalat" w:hAnsi="GHEA Grapalat"/>
                <w:sz w:val="20"/>
                <w:lang w:val="hy-AM"/>
              </w:rPr>
            </w:pPr>
            <w:r>
              <w:rPr>
                <w:rFonts w:ascii="GHEA Grapalat" w:hAnsi="GHEA Grapalat"/>
                <w:sz w:val="20"/>
                <w:lang w:val="en-US"/>
              </w:rPr>
              <w:t>202</w:t>
            </w:r>
            <w:r w:rsidR="00F24059">
              <w:rPr>
                <w:rFonts w:ascii="GHEA Grapalat" w:hAnsi="GHEA Grapalat"/>
                <w:sz w:val="20"/>
                <w:lang w:val="hy-AM"/>
              </w:rPr>
              <w:t>6</w:t>
            </w:r>
          </w:p>
        </w:tc>
      </w:tr>
    </w:tbl>
    <w:p w14:paraId="53B3F8F7"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79912D8" w14:textId="77777777" w:rsidTr="005B7138">
        <w:trPr>
          <w:jc w:val="center"/>
        </w:trPr>
        <w:tc>
          <w:tcPr>
            <w:tcW w:w="4536" w:type="dxa"/>
          </w:tcPr>
          <w:p w14:paraId="3A63054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03CF588E"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4485038C"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3DE5E208"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371D3462"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766F6785"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AE343F1"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6BB23A4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2F73C6A9"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1674ACF5"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lastRenderedPageBreak/>
        <w:br w:type="page"/>
      </w:r>
    </w:p>
    <w:p w14:paraId="151BE73B"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6A828D0F"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D6A755B"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6824F607"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9"/>
        <w:t>*</w:t>
      </w:r>
    </w:p>
    <w:p w14:paraId="6CFF5FCE"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080"/>
        <w:gridCol w:w="1890"/>
        <w:gridCol w:w="540"/>
        <w:gridCol w:w="578"/>
        <w:gridCol w:w="563"/>
        <w:gridCol w:w="681"/>
        <w:gridCol w:w="582"/>
        <w:gridCol w:w="566"/>
        <w:gridCol w:w="601"/>
        <w:gridCol w:w="611"/>
        <w:gridCol w:w="871"/>
        <w:gridCol w:w="676"/>
        <w:gridCol w:w="643"/>
        <w:gridCol w:w="611"/>
        <w:gridCol w:w="666"/>
      </w:tblGrid>
      <w:tr w:rsidR="003B2F27" w:rsidRPr="00F412AC" w14:paraId="7786FBCC" w14:textId="77777777" w:rsidTr="005B7138">
        <w:trPr>
          <w:trHeight w:val="363"/>
          <w:jc w:val="center"/>
        </w:trPr>
        <w:tc>
          <w:tcPr>
            <w:tcW w:w="11627" w:type="dxa"/>
            <w:gridSpan w:val="16"/>
          </w:tcPr>
          <w:p w14:paraId="1C0B45F1"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4AFCE1B5" w14:textId="77777777" w:rsidTr="00F24059">
        <w:trPr>
          <w:trHeight w:val="1781"/>
          <w:jc w:val="center"/>
        </w:trPr>
        <w:tc>
          <w:tcPr>
            <w:tcW w:w="468" w:type="dxa"/>
            <w:vAlign w:val="center"/>
          </w:tcPr>
          <w:p w14:paraId="1076CBBB"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80" w:type="dxa"/>
            <w:vAlign w:val="center"/>
          </w:tcPr>
          <w:p w14:paraId="387279E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890" w:type="dxa"/>
            <w:vAlign w:val="center"/>
          </w:tcPr>
          <w:p w14:paraId="1ABBA33C"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189" w:type="dxa"/>
            <w:gridSpan w:val="13"/>
            <w:vAlign w:val="center"/>
          </w:tcPr>
          <w:p w14:paraId="2B71E221"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30"/>
              <w:t>**</w:t>
            </w:r>
          </w:p>
        </w:tc>
      </w:tr>
      <w:tr w:rsidR="003B2F27" w:rsidRPr="00F412AC" w14:paraId="684FF321" w14:textId="77777777" w:rsidTr="00F24059">
        <w:trPr>
          <w:trHeight w:val="742"/>
          <w:jc w:val="center"/>
        </w:trPr>
        <w:tc>
          <w:tcPr>
            <w:tcW w:w="468" w:type="dxa"/>
          </w:tcPr>
          <w:p w14:paraId="626BAECC" w14:textId="77777777" w:rsidR="003B2F27" w:rsidRPr="00F412AC" w:rsidRDefault="003B2F27" w:rsidP="005B7138">
            <w:pPr>
              <w:widowControl w:val="0"/>
              <w:spacing w:after="120"/>
              <w:jc w:val="center"/>
              <w:rPr>
                <w:rFonts w:ascii="GHEA Grapalat" w:hAnsi="GHEA Grapalat"/>
                <w:sz w:val="16"/>
              </w:rPr>
            </w:pPr>
          </w:p>
        </w:tc>
        <w:tc>
          <w:tcPr>
            <w:tcW w:w="1080" w:type="dxa"/>
          </w:tcPr>
          <w:p w14:paraId="581DC457" w14:textId="77777777" w:rsidR="003B2F27" w:rsidRPr="00F412AC" w:rsidRDefault="003B2F27" w:rsidP="005B7138">
            <w:pPr>
              <w:widowControl w:val="0"/>
              <w:spacing w:after="120"/>
              <w:jc w:val="center"/>
              <w:rPr>
                <w:rFonts w:ascii="GHEA Grapalat" w:hAnsi="GHEA Grapalat"/>
                <w:sz w:val="16"/>
              </w:rPr>
            </w:pPr>
          </w:p>
        </w:tc>
        <w:tc>
          <w:tcPr>
            <w:tcW w:w="1890" w:type="dxa"/>
          </w:tcPr>
          <w:p w14:paraId="09021D98" w14:textId="77777777" w:rsidR="003B2F27" w:rsidRPr="00F412AC" w:rsidRDefault="003B2F27" w:rsidP="005B7138">
            <w:pPr>
              <w:widowControl w:val="0"/>
              <w:spacing w:after="120"/>
              <w:jc w:val="center"/>
              <w:rPr>
                <w:rFonts w:ascii="GHEA Grapalat" w:hAnsi="GHEA Grapalat"/>
                <w:sz w:val="16"/>
              </w:rPr>
            </w:pPr>
          </w:p>
        </w:tc>
        <w:tc>
          <w:tcPr>
            <w:tcW w:w="540" w:type="dxa"/>
            <w:vAlign w:val="center"/>
          </w:tcPr>
          <w:p w14:paraId="3135F77B"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578" w:type="dxa"/>
            <w:vAlign w:val="center"/>
          </w:tcPr>
          <w:p w14:paraId="7E640A6A"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EF07174"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493D4D2D"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4FC68F9D"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F8052D4"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48F64BDB"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2BC8FD48"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58A97C23"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790C2167"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616A72B0"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4BBEB6F5"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6E7DB9DB"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14:paraId="34181D4A" w14:textId="77777777" w:rsidTr="00F24059">
        <w:trPr>
          <w:trHeight w:val="363"/>
          <w:jc w:val="center"/>
        </w:trPr>
        <w:tc>
          <w:tcPr>
            <w:tcW w:w="468" w:type="dxa"/>
          </w:tcPr>
          <w:p w14:paraId="5E2F1A78" w14:textId="77777777" w:rsidR="003B2F27" w:rsidRPr="00F412AC" w:rsidRDefault="003B2F27" w:rsidP="005B7138">
            <w:pPr>
              <w:widowControl w:val="0"/>
              <w:spacing w:after="120"/>
              <w:jc w:val="center"/>
              <w:rPr>
                <w:rFonts w:ascii="GHEA Grapalat" w:hAnsi="GHEA Grapalat"/>
                <w:sz w:val="16"/>
              </w:rPr>
            </w:pPr>
          </w:p>
        </w:tc>
        <w:tc>
          <w:tcPr>
            <w:tcW w:w="1080" w:type="dxa"/>
          </w:tcPr>
          <w:p w14:paraId="5017537F" w14:textId="77777777" w:rsidR="003B2F27" w:rsidRPr="00F412AC" w:rsidRDefault="003B2F27" w:rsidP="005B7138">
            <w:pPr>
              <w:widowControl w:val="0"/>
              <w:spacing w:after="120"/>
              <w:jc w:val="center"/>
              <w:rPr>
                <w:rFonts w:ascii="GHEA Grapalat" w:hAnsi="GHEA Grapalat"/>
                <w:sz w:val="16"/>
              </w:rPr>
            </w:pPr>
          </w:p>
        </w:tc>
        <w:tc>
          <w:tcPr>
            <w:tcW w:w="1890" w:type="dxa"/>
          </w:tcPr>
          <w:p w14:paraId="29EB0A2D" w14:textId="77777777" w:rsidR="003B2F27" w:rsidRPr="00F412AC" w:rsidRDefault="003B2F27" w:rsidP="005B7138">
            <w:pPr>
              <w:widowControl w:val="0"/>
              <w:spacing w:after="120"/>
              <w:jc w:val="center"/>
              <w:rPr>
                <w:rFonts w:ascii="GHEA Grapalat" w:hAnsi="GHEA Grapalat"/>
                <w:sz w:val="16"/>
              </w:rPr>
            </w:pPr>
          </w:p>
        </w:tc>
        <w:tc>
          <w:tcPr>
            <w:tcW w:w="540" w:type="dxa"/>
            <w:vAlign w:val="center"/>
          </w:tcPr>
          <w:p w14:paraId="38F22E6C"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78" w:type="dxa"/>
            <w:vAlign w:val="center"/>
          </w:tcPr>
          <w:p w14:paraId="3DEBC96A"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199ABBBB"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6020AEB4"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60DB0AF4"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4E400B21"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14:paraId="09F7DEB0"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0526B66C"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14:paraId="3930EE5A"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2534D77A"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773B228F"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32A9AD7A"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14:paraId="3270FFF5" w14:textId="77777777"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r w:rsidR="00F24059" w:rsidRPr="00F412AC" w14:paraId="39FBE8A3" w14:textId="77777777" w:rsidTr="00F24059">
        <w:trPr>
          <w:trHeight w:val="363"/>
          <w:jc w:val="center"/>
        </w:trPr>
        <w:tc>
          <w:tcPr>
            <w:tcW w:w="468" w:type="dxa"/>
          </w:tcPr>
          <w:p w14:paraId="1C287E12" w14:textId="3D640DA9" w:rsidR="00F24059" w:rsidRPr="00F412AC" w:rsidRDefault="00F24059" w:rsidP="00F24059">
            <w:pPr>
              <w:widowControl w:val="0"/>
              <w:spacing w:after="120"/>
              <w:jc w:val="center"/>
              <w:rPr>
                <w:rFonts w:ascii="GHEA Grapalat" w:hAnsi="GHEA Grapalat"/>
                <w:sz w:val="16"/>
              </w:rPr>
            </w:pPr>
            <w:r>
              <w:rPr>
                <w:rFonts w:ascii="Sylfaen" w:hAnsi="Sylfaen"/>
                <w:sz w:val="20"/>
              </w:rPr>
              <w:t>1</w:t>
            </w:r>
          </w:p>
        </w:tc>
        <w:tc>
          <w:tcPr>
            <w:tcW w:w="1080" w:type="dxa"/>
          </w:tcPr>
          <w:p w14:paraId="58793860" w14:textId="426CDF31" w:rsidR="00F24059" w:rsidRPr="00F412AC" w:rsidRDefault="00F24059" w:rsidP="00F24059">
            <w:pPr>
              <w:widowControl w:val="0"/>
              <w:spacing w:after="120"/>
              <w:jc w:val="center"/>
              <w:rPr>
                <w:rFonts w:ascii="GHEA Grapalat" w:hAnsi="GHEA Grapalat"/>
                <w:sz w:val="16"/>
              </w:rPr>
            </w:pPr>
            <w:r w:rsidRPr="009D38DC">
              <w:rPr>
                <w:rFonts w:ascii="Sylfaen" w:hAnsi="Sylfaen"/>
                <w:sz w:val="20"/>
              </w:rPr>
              <w:t>85111220</w:t>
            </w:r>
          </w:p>
        </w:tc>
        <w:tc>
          <w:tcPr>
            <w:tcW w:w="1890" w:type="dxa"/>
            <w:vAlign w:val="center"/>
          </w:tcPr>
          <w:p w14:paraId="3D74B1C9" w14:textId="65BB29A0" w:rsidR="00F24059" w:rsidRPr="00F24059" w:rsidRDefault="00F24059" w:rsidP="00F24059">
            <w:pPr>
              <w:widowControl w:val="0"/>
              <w:spacing w:after="120"/>
              <w:jc w:val="center"/>
              <w:rPr>
                <w:rFonts w:ascii="GHEA Grapalat" w:hAnsi="GHEA Grapalat"/>
                <w:sz w:val="18"/>
                <w:szCs w:val="18"/>
              </w:rPr>
            </w:pPr>
            <w:r w:rsidRPr="00F24059">
              <w:rPr>
                <w:rFonts w:ascii="GHEA Grapalat" w:hAnsi="GHEA Grapalat"/>
                <w:sz w:val="18"/>
                <w:szCs w:val="18"/>
              </w:rPr>
              <w:t xml:space="preserve">Определение </w:t>
            </w:r>
            <w:proofErr w:type="gramStart"/>
            <w:r w:rsidRPr="00F24059">
              <w:rPr>
                <w:rFonts w:ascii="GHEA Grapalat" w:hAnsi="GHEA Grapalat"/>
                <w:sz w:val="18"/>
                <w:szCs w:val="18"/>
              </w:rPr>
              <w:t>ACXM,Псевдомонадной</w:t>
            </w:r>
            <w:proofErr w:type="gramEnd"/>
            <w:r w:rsidRPr="00F24059">
              <w:rPr>
                <w:rFonts w:ascii="GHEA Grapalat" w:hAnsi="GHEA Grapalat"/>
                <w:sz w:val="18"/>
                <w:szCs w:val="18"/>
              </w:rPr>
              <w:t xml:space="preserve"> </w:t>
            </w:r>
            <w:proofErr w:type="gramStart"/>
            <w:r w:rsidRPr="00F24059">
              <w:rPr>
                <w:rFonts w:ascii="GHEA Grapalat" w:hAnsi="GHEA Grapalat"/>
                <w:sz w:val="18"/>
                <w:szCs w:val="18"/>
              </w:rPr>
              <w:t>аэрогинозы,патогенного</w:t>
            </w:r>
            <w:proofErr w:type="gramEnd"/>
            <w:r w:rsidRPr="00F24059">
              <w:rPr>
                <w:rFonts w:ascii="GHEA Grapalat" w:hAnsi="GHEA Grapalat"/>
                <w:sz w:val="18"/>
                <w:szCs w:val="18"/>
              </w:rPr>
              <w:t xml:space="preserve"> стафилококка в мочках, взятых из внешней среды</w:t>
            </w:r>
          </w:p>
        </w:tc>
        <w:tc>
          <w:tcPr>
            <w:tcW w:w="540" w:type="dxa"/>
            <w:vAlign w:val="center"/>
          </w:tcPr>
          <w:p w14:paraId="40D54FF9" w14:textId="77777777" w:rsidR="00F24059" w:rsidRPr="00F412AC" w:rsidRDefault="00F24059" w:rsidP="00F24059">
            <w:pPr>
              <w:widowControl w:val="0"/>
              <w:spacing w:after="120"/>
              <w:jc w:val="center"/>
              <w:rPr>
                <w:rFonts w:ascii="GHEA Grapalat" w:hAnsi="GHEA Grapalat"/>
                <w:sz w:val="16"/>
              </w:rPr>
            </w:pPr>
          </w:p>
        </w:tc>
        <w:tc>
          <w:tcPr>
            <w:tcW w:w="578" w:type="dxa"/>
            <w:vAlign w:val="center"/>
          </w:tcPr>
          <w:p w14:paraId="5269E922" w14:textId="77777777" w:rsidR="00F24059" w:rsidRPr="00F412AC" w:rsidRDefault="00F24059" w:rsidP="00F24059">
            <w:pPr>
              <w:widowControl w:val="0"/>
              <w:spacing w:after="120"/>
              <w:jc w:val="center"/>
              <w:rPr>
                <w:rFonts w:ascii="GHEA Grapalat" w:hAnsi="GHEA Grapalat"/>
                <w:sz w:val="16"/>
              </w:rPr>
            </w:pPr>
          </w:p>
        </w:tc>
        <w:tc>
          <w:tcPr>
            <w:tcW w:w="563" w:type="dxa"/>
            <w:vAlign w:val="center"/>
          </w:tcPr>
          <w:p w14:paraId="4421A9D9" w14:textId="77777777" w:rsidR="00F24059" w:rsidRPr="00F412AC" w:rsidRDefault="00F24059" w:rsidP="00F24059">
            <w:pPr>
              <w:widowControl w:val="0"/>
              <w:spacing w:after="120"/>
              <w:jc w:val="center"/>
              <w:rPr>
                <w:rFonts w:ascii="GHEA Grapalat" w:hAnsi="GHEA Grapalat"/>
                <w:sz w:val="16"/>
              </w:rPr>
            </w:pPr>
          </w:p>
        </w:tc>
        <w:tc>
          <w:tcPr>
            <w:tcW w:w="681" w:type="dxa"/>
            <w:vAlign w:val="center"/>
          </w:tcPr>
          <w:p w14:paraId="5A7DC445" w14:textId="77777777" w:rsidR="00F24059" w:rsidRPr="00F412AC" w:rsidRDefault="00F24059" w:rsidP="00F24059">
            <w:pPr>
              <w:widowControl w:val="0"/>
              <w:spacing w:after="120"/>
              <w:jc w:val="center"/>
              <w:rPr>
                <w:rFonts w:ascii="GHEA Grapalat" w:hAnsi="GHEA Grapalat"/>
                <w:sz w:val="16"/>
              </w:rPr>
            </w:pPr>
          </w:p>
        </w:tc>
        <w:tc>
          <w:tcPr>
            <w:tcW w:w="582" w:type="dxa"/>
            <w:vAlign w:val="center"/>
          </w:tcPr>
          <w:p w14:paraId="25DF6E20" w14:textId="77777777" w:rsidR="00F24059" w:rsidRPr="00F412AC" w:rsidRDefault="00F24059" w:rsidP="00F24059">
            <w:pPr>
              <w:widowControl w:val="0"/>
              <w:spacing w:after="120"/>
              <w:jc w:val="center"/>
              <w:rPr>
                <w:rFonts w:ascii="GHEA Grapalat" w:hAnsi="GHEA Grapalat"/>
                <w:sz w:val="16"/>
              </w:rPr>
            </w:pPr>
          </w:p>
        </w:tc>
        <w:tc>
          <w:tcPr>
            <w:tcW w:w="566" w:type="dxa"/>
            <w:vAlign w:val="center"/>
          </w:tcPr>
          <w:p w14:paraId="07907A0D" w14:textId="77777777" w:rsidR="00F24059" w:rsidRPr="00F412AC" w:rsidRDefault="00F24059" w:rsidP="00F24059">
            <w:pPr>
              <w:widowControl w:val="0"/>
              <w:spacing w:after="120"/>
              <w:jc w:val="center"/>
              <w:rPr>
                <w:rFonts w:ascii="GHEA Grapalat" w:hAnsi="GHEA Grapalat"/>
                <w:sz w:val="16"/>
              </w:rPr>
            </w:pPr>
          </w:p>
        </w:tc>
        <w:tc>
          <w:tcPr>
            <w:tcW w:w="601" w:type="dxa"/>
            <w:vAlign w:val="center"/>
          </w:tcPr>
          <w:p w14:paraId="4CA6EF95" w14:textId="77777777" w:rsidR="00F24059" w:rsidRPr="00F412AC" w:rsidRDefault="00F24059" w:rsidP="00F24059">
            <w:pPr>
              <w:widowControl w:val="0"/>
              <w:spacing w:after="120"/>
              <w:jc w:val="center"/>
              <w:rPr>
                <w:rFonts w:ascii="GHEA Grapalat" w:hAnsi="GHEA Grapalat"/>
                <w:sz w:val="16"/>
              </w:rPr>
            </w:pPr>
          </w:p>
        </w:tc>
        <w:tc>
          <w:tcPr>
            <w:tcW w:w="611" w:type="dxa"/>
            <w:vAlign w:val="center"/>
          </w:tcPr>
          <w:p w14:paraId="3B41FD13" w14:textId="77777777" w:rsidR="00F24059" w:rsidRPr="00F412AC" w:rsidRDefault="00F24059" w:rsidP="00F24059">
            <w:pPr>
              <w:widowControl w:val="0"/>
              <w:spacing w:after="120"/>
              <w:jc w:val="center"/>
              <w:rPr>
                <w:rFonts w:ascii="GHEA Grapalat" w:hAnsi="GHEA Grapalat"/>
                <w:sz w:val="16"/>
              </w:rPr>
            </w:pPr>
          </w:p>
        </w:tc>
        <w:tc>
          <w:tcPr>
            <w:tcW w:w="871" w:type="dxa"/>
            <w:vAlign w:val="center"/>
          </w:tcPr>
          <w:p w14:paraId="6D96827D" w14:textId="77777777" w:rsidR="00F24059" w:rsidRPr="00F412AC" w:rsidRDefault="00F24059" w:rsidP="00F24059">
            <w:pPr>
              <w:widowControl w:val="0"/>
              <w:spacing w:after="120"/>
              <w:jc w:val="center"/>
              <w:rPr>
                <w:rFonts w:ascii="GHEA Grapalat" w:hAnsi="GHEA Grapalat"/>
                <w:sz w:val="16"/>
              </w:rPr>
            </w:pPr>
          </w:p>
        </w:tc>
        <w:tc>
          <w:tcPr>
            <w:tcW w:w="676" w:type="dxa"/>
            <w:vAlign w:val="center"/>
          </w:tcPr>
          <w:p w14:paraId="4218E547" w14:textId="77777777" w:rsidR="00F24059" w:rsidRPr="00F412AC" w:rsidRDefault="00F24059" w:rsidP="00F24059">
            <w:pPr>
              <w:widowControl w:val="0"/>
              <w:spacing w:after="120"/>
              <w:jc w:val="center"/>
              <w:rPr>
                <w:rFonts w:ascii="GHEA Grapalat" w:hAnsi="GHEA Grapalat"/>
                <w:sz w:val="16"/>
              </w:rPr>
            </w:pPr>
          </w:p>
        </w:tc>
        <w:tc>
          <w:tcPr>
            <w:tcW w:w="643" w:type="dxa"/>
            <w:vAlign w:val="center"/>
          </w:tcPr>
          <w:p w14:paraId="5020B5F9" w14:textId="77777777" w:rsidR="00F24059" w:rsidRPr="00F412AC" w:rsidRDefault="00F24059" w:rsidP="00F24059">
            <w:pPr>
              <w:widowControl w:val="0"/>
              <w:spacing w:after="120"/>
              <w:jc w:val="center"/>
              <w:rPr>
                <w:rFonts w:ascii="GHEA Grapalat" w:hAnsi="GHEA Grapalat"/>
                <w:sz w:val="16"/>
              </w:rPr>
            </w:pPr>
          </w:p>
        </w:tc>
        <w:tc>
          <w:tcPr>
            <w:tcW w:w="611" w:type="dxa"/>
            <w:vAlign w:val="center"/>
          </w:tcPr>
          <w:p w14:paraId="11F201DA" w14:textId="77777777" w:rsidR="00F24059" w:rsidRPr="00F412AC" w:rsidRDefault="00F24059" w:rsidP="00F24059">
            <w:pPr>
              <w:widowControl w:val="0"/>
              <w:spacing w:after="120"/>
              <w:jc w:val="center"/>
              <w:rPr>
                <w:rFonts w:ascii="GHEA Grapalat" w:hAnsi="GHEA Grapalat"/>
                <w:sz w:val="16"/>
              </w:rPr>
            </w:pPr>
          </w:p>
        </w:tc>
        <w:tc>
          <w:tcPr>
            <w:tcW w:w="666" w:type="dxa"/>
            <w:vAlign w:val="center"/>
          </w:tcPr>
          <w:p w14:paraId="0C3DCD5C" w14:textId="77777777" w:rsidR="00F24059" w:rsidRPr="00F412AC" w:rsidRDefault="00F24059" w:rsidP="00F24059">
            <w:pPr>
              <w:widowControl w:val="0"/>
              <w:spacing w:after="120"/>
              <w:jc w:val="center"/>
              <w:rPr>
                <w:rFonts w:ascii="GHEA Grapalat" w:hAnsi="GHEA Grapalat"/>
                <w:sz w:val="16"/>
              </w:rPr>
            </w:pPr>
          </w:p>
        </w:tc>
      </w:tr>
      <w:tr w:rsidR="00F24059" w:rsidRPr="00F412AC" w14:paraId="4DBF5F3C" w14:textId="77777777" w:rsidTr="00F24059">
        <w:trPr>
          <w:trHeight w:val="363"/>
          <w:jc w:val="center"/>
        </w:trPr>
        <w:tc>
          <w:tcPr>
            <w:tcW w:w="468" w:type="dxa"/>
          </w:tcPr>
          <w:p w14:paraId="1018811F" w14:textId="5838BC42" w:rsidR="00F24059" w:rsidRPr="00F412AC" w:rsidRDefault="00F24059" w:rsidP="00F24059">
            <w:pPr>
              <w:widowControl w:val="0"/>
              <w:spacing w:after="120"/>
              <w:jc w:val="center"/>
              <w:rPr>
                <w:rFonts w:ascii="GHEA Grapalat" w:hAnsi="GHEA Grapalat"/>
                <w:sz w:val="16"/>
              </w:rPr>
            </w:pPr>
            <w:r>
              <w:rPr>
                <w:rFonts w:ascii="Sylfaen" w:hAnsi="Sylfaen"/>
                <w:sz w:val="20"/>
                <w:lang w:val="en-US"/>
              </w:rPr>
              <w:t>2</w:t>
            </w:r>
          </w:p>
        </w:tc>
        <w:tc>
          <w:tcPr>
            <w:tcW w:w="1080" w:type="dxa"/>
          </w:tcPr>
          <w:p w14:paraId="171E35D1" w14:textId="139B27B7" w:rsidR="00F24059" w:rsidRPr="00F412AC" w:rsidRDefault="00F24059" w:rsidP="00F24059">
            <w:pPr>
              <w:widowControl w:val="0"/>
              <w:spacing w:after="120"/>
              <w:jc w:val="center"/>
              <w:rPr>
                <w:rFonts w:ascii="GHEA Grapalat" w:hAnsi="GHEA Grapalat"/>
                <w:sz w:val="16"/>
              </w:rPr>
            </w:pPr>
            <w:r w:rsidRPr="009D38DC">
              <w:rPr>
                <w:rFonts w:ascii="Sylfaen" w:hAnsi="Sylfaen"/>
                <w:sz w:val="20"/>
              </w:rPr>
              <w:t>85111220</w:t>
            </w:r>
          </w:p>
        </w:tc>
        <w:tc>
          <w:tcPr>
            <w:tcW w:w="1890" w:type="dxa"/>
            <w:vAlign w:val="center"/>
          </w:tcPr>
          <w:p w14:paraId="7D034533" w14:textId="424F54FF" w:rsidR="00F24059" w:rsidRPr="00F24059" w:rsidRDefault="00F24059" w:rsidP="00F24059">
            <w:pPr>
              <w:widowControl w:val="0"/>
              <w:spacing w:after="120"/>
              <w:jc w:val="center"/>
              <w:rPr>
                <w:rFonts w:ascii="GHEA Grapalat" w:hAnsi="GHEA Grapalat"/>
                <w:sz w:val="18"/>
                <w:szCs w:val="18"/>
              </w:rPr>
            </w:pPr>
            <w:r w:rsidRPr="00F24059">
              <w:rPr>
                <w:rFonts w:ascii="GHEA Grapalat" w:hAnsi="GHEA Grapalat"/>
                <w:sz w:val="18"/>
                <w:szCs w:val="18"/>
              </w:rPr>
              <w:t xml:space="preserve">Микробиологическое исследование воздушной среды: </w:t>
            </w:r>
            <w:r w:rsidRPr="00F24059">
              <w:rPr>
                <w:rFonts w:ascii="GHEA Grapalat" w:hAnsi="GHEA Grapalat"/>
                <w:sz w:val="18"/>
                <w:szCs w:val="18"/>
              </w:rPr>
              <w:lastRenderedPageBreak/>
              <w:t xml:space="preserve">общее количество </w:t>
            </w:r>
            <w:proofErr w:type="gramStart"/>
            <w:r w:rsidRPr="00F24059">
              <w:rPr>
                <w:rFonts w:ascii="GHEA Grapalat" w:hAnsi="GHEA Grapalat"/>
                <w:sz w:val="18"/>
                <w:szCs w:val="18"/>
              </w:rPr>
              <w:t>бактерий,золотистый</w:t>
            </w:r>
            <w:proofErr w:type="gramEnd"/>
            <w:r w:rsidRPr="00F24059">
              <w:rPr>
                <w:rFonts w:ascii="GHEA Grapalat" w:hAnsi="GHEA Grapalat"/>
                <w:sz w:val="18"/>
                <w:szCs w:val="18"/>
              </w:rPr>
              <w:t xml:space="preserve"> </w:t>
            </w:r>
            <w:proofErr w:type="gramStart"/>
            <w:r w:rsidRPr="00F24059">
              <w:rPr>
                <w:rFonts w:ascii="GHEA Grapalat" w:hAnsi="GHEA Grapalat"/>
                <w:sz w:val="18"/>
                <w:szCs w:val="18"/>
              </w:rPr>
              <w:t>стафилококк,грибки</w:t>
            </w:r>
            <w:proofErr w:type="gramEnd"/>
            <w:r w:rsidRPr="00F24059">
              <w:rPr>
                <w:rFonts w:ascii="GHEA Grapalat" w:hAnsi="GHEA Grapalat"/>
                <w:sz w:val="18"/>
                <w:szCs w:val="18"/>
              </w:rPr>
              <w:t xml:space="preserve"> плесени, дрожжевые грибки и другие санитарно-гигиенические бактерии.</w:t>
            </w:r>
          </w:p>
        </w:tc>
        <w:tc>
          <w:tcPr>
            <w:tcW w:w="540" w:type="dxa"/>
            <w:vAlign w:val="center"/>
          </w:tcPr>
          <w:p w14:paraId="0182B12A" w14:textId="77777777" w:rsidR="00F24059" w:rsidRPr="00F412AC" w:rsidRDefault="00F24059" w:rsidP="00F24059">
            <w:pPr>
              <w:widowControl w:val="0"/>
              <w:spacing w:after="120"/>
              <w:jc w:val="center"/>
              <w:rPr>
                <w:rFonts w:ascii="GHEA Grapalat" w:hAnsi="GHEA Grapalat"/>
                <w:sz w:val="16"/>
              </w:rPr>
            </w:pPr>
          </w:p>
        </w:tc>
        <w:tc>
          <w:tcPr>
            <w:tcW w:w="578" w:type="dxa"/>
            <w:vAlign w:val="center"/>
          </w:tcPr>
          <w:p w14:paraId="0DD340A6" w14:textId="77777777" w:rsidR="00F24059" w:rsidRPr="00F412AC" w:rsidRDefault="00F24059" w:rsidP="00F24059">
            <w:pPr>
              <w:widowControl w:val="0"/>
              <w:spacing w:after="120"/>
              <w:jc w:val="center"/>
              <w:rPr>
                <w:rFonts w:ascii="GHEA Grapalat" w:hAnsi="GHEA Grapalat"/>
                <w:sz w:val="16"/>
              </w:rPr>
            </w:pPr>
          </w:p>
        </w:tc>
        <w:tc>
          <w:tcPr>
            <w:tcW w:w="563" w:type="dxa"/>
            <w:vAlign w:val="center"/>
          </w:tcPr>
          <w:p w14:paraId="7C63D01B" w14:textId="77777777" w:rsidR="00F24059" w:rsidRPr="00F412AC" w:rsidRDefault="00F24059" w:rsidP="00F24059">
            <w:pPr>
              <w:widowControl w:val="0"/>
              <w:spacing w:after="120"/>
              <w:jc w:val="center"/>
              <w:rPr>
                <w:rFonts w:ascii="GHEA Grapalat" w:hAnsi="GHEA Grapalat"/>
                <w:sz w:val="16"/>
              </w:rPr>
            </w:pPr>
          </w:p>
        </w:tc>
        <w:tc>
          <w:tcPr>
            <w:tcW w:w="681" w:type="dxa"/>
            <w:vAlign w:val="center"/>
          </w:tcPr>
          <w:p w14:paraId="1C33A32B" w14:textId="77777777" w:rsidR="00F24059" w:rsidRPr="00F412AC" w:rsidRDefault="00F24059" w:rsidP="00F24059">
            <w:pPr>
              <w:widowControl w:val="0"/>
              <w:spacing w:after="120"/>
              <w:jc w:val="center"/>
              <w:rPr>
                <w:rFonts w:ascii="GHEA Grapalat" w:hAnsi="GHEA Grapalat"/>
                <w:sz w:val="16"/>
              </w:rPr>
            </w:pPr>
          </w:p>
        </w:tc>
        <w:tc>
          <w:tcPr>
            <w:tcW w:w="582" w:type="dxa"/>
            <w:vAlign w:val="center"/>
          </w:tcPr>
          <w:p w14:paraId="04077487" w14:textId="77777777" w:rsidR="00F24059" w:rsidRPr="00F412AC" w:rsidRDefault="00F24059" w:rsidP="00F24059">
            <w:pPr>
              <w:widowControl w:val="0"/>
              <w:spacing w:after="120"/>
              <w:jc w:val="center"/>
              <w:rPr>
                <w:rFonts w:ascii="GHEA Grapalat" w:hAnsi="GHEA Grapalat"/>
                <w:sz w:val="16"/>
              </w:rPr>
            </w:pPr>
          </w:p>
        </w:tc>
        <w:tc>
          <w:tcPr>
            <w:tcW w:w="566" w:type="dxa"/>
            <w:vAlign w:val="center"/>
          </w:tcPr>
          <w:p w14:paraId="2D0E1298" w14:textId="77777777" w:rsidR="00F24059" w:rsidRPr="00F412AC" w:rsidRDefault="00F24059" w:rsidP="00F24059">
            <w:pPr>
              <w:widowControl w:val="0"/>
              <w:spacing w:after="120"/>
              <w:jc w:val="center"/>
              <w:rPr>
                <w:rFonts w:ascii="GHEA Grapalat" w:hAnsi="GHEA Grapalat"/>
                <w:sz w:val="16"/>
              </w:rPr>
            </w:pPr>
          </w:p>
        </w:tc>
        <w:tc>
          <w:tcPr>
            <w:tcW w:w="601" w:type="dxa"/>
            <w:vAlign w:val="center"/>
          </w:tcPr>
          <w:p w14:paraId="0FEC29DD" w14:textId="77777777" w:rsidR="00F24059" w:rsidRPr="00F412AC" w:rsidRDefault="00F24059" w:rsidP="00F24059">
            <w:pPr>
              <w:widowControl w:val="0"/>
              <w:spacing w:after="120"/>
              <w:jc w:val="center"/>
              <w:rPr>
                <w:rFonts w:ascii="GHEA Grapalat" w:hAnsi="GHEA Grapalat"/>
                <w:sz w:val="16"/>
              </w:rPr>
            </w:pPr>
          </w:p>
        </w:tc>
        <w:tc>
          <w:tcPr>
            <w:tcW w:w="611" w:type="dxa"/>
            <w:vAlign w:val="center"/>
          </w:tcPr>
          <w:p w14:paraId="720EB230" w14:textId="77777777" w:rsidR="00F24059" w:rsidRPr="00F412AC" w:rsidRDefault="00F24059" w:rsidP="00F24059">
            <w:pPr>
              <w:widowControl w:val="0"/>
              <w:spacing w:after="120"/>
              <w:jc w:val="center"/>
              <w:rPr>
                <w:rFonts w:ascii="GHEA Grapalat" w:hAnsi="GHEA Grapalat"/>
                <w:sz w:val="16"/>
              </w:rPr>
            </w:pPr>
          </w:p>
        </w:tc>
        <w:tc>
          <w:tcPr>
            <w:tcW w:w="871" w:type="dxa"/>
            <w:vAlign w:val="center"/>
          </w:tcPr>
          <w:p w14:paraId="38D6D067" w14:textId="77777777" w:rsidR="00F24059" w:rsidRPr="00F412AC" w:rsidRDefault="00F24059" w:rsidP="00F24059">
            <w:pPr>
              <w:widowControl w:val="0"/>
              <w:spacing w:after="120"/>
              <w:jc w:val="center"/>
              <w:rPr>
                <w:rFonts w:ascii="GHEA Grapalat" w:hAnsi="GHEA Grapalat"/>
                <w:sz w:val="16"/>
              </w:rPr>
            </w:pPr>
          </w:p>
        </w:tc>
        <w:tc>
          <w:tcPr>
            <w:tcW w:w="676" w:type="dxa"/>
            <w:vAlign w:val="center"/>
          </w:tcPr>
          <w:p w14:paraId="2405C7BA" w14:textId="77777777" w:rsidR="00F24059" w:rsidRPr="00F412AC" w:rsidRDefault="00F24059" w:rsidP="00F24059">
            <w:pPr>
              <w:widowControl w:val="0"/>
              <w:spacing w:after="120"/>
              <w:jc w:val="center"/>
              <w:rPr>
                <w:rFonts w:ascii="GHEA Grapalat" w:hAnsi="GHEA Grapalat"/>
                <w:sz w:val="16"/>
              </w:rPr>
            </w:pPr>
          </w:p>
        </w:tc>
        <w:tc>
          <w:tcPr>
            <w:tcW w:w="643" w:type="dxa"/>
            <w:vAlign w:val="center"/>
          </w:tcPr>
          <w:p w14:paraId="0CCBE8EA" w14:textId="77777777" w:rsidR="00F24059" w:rsidRPr="00F412AC" w:rsidRDefault="00F24059" w:rsidP="00F24059">
            <w:pPr>
              <w:widowControl w:val="0"/>
              <w:spacing w:after="120"/>
              <w:jc w:val="center"/>
              <w:rPr>
                <w:rFonts w:ascii="GHEA Grapalat" w:hAnsi="GHEA Grapalat"/>
                <w:sz w:val="16"/>
              </w:rPr>
            </w:pPr>
          </w:p>
        </w:tc>
        <w:tc>
          <w:tcPr>
            <w:tcW w:w="611" w:type="dxa"/>
            <w:vAlign w:val="center"/>
          </w:tcPr>
          <w:p w14:paraId="05B31148" w14:textId="77777777" w:rsidR="00F24059" w:rsidRPr="00F412AC" w:rsidRDefault="00F24059" w:rsidP="00F24059">
            <w:pPr>
              <w:widowControl w:val="0"/>
              <w:spacing w:after="120"/>
              <w:jc w:val="center"/>
              <w:rPr>
                <w:rFonts w:ascii="GHEA Grapalat" w:hAnsi="GHEA Grapalat"/>
                <w:sz w:val="16"/>
              </w:rPr>
            </w:pPr>
          </w:p>
        </w:tc>
        <w:tc>
          <w:tcPr>
            <w:tcW w:w="666" w:type="dxa"/>
            <w:vAlign w:val="center"/>
          </w:tcPr>
          <w:p w14:paraId="41AABA71" w14:textId="77777777" w:rsidR="00F24059" w:rsidRPr="00F412AC" w:rsidRDefault="00F24059" w:rsidP="00F24059">
            <w:pPr>
              <w:widowControl w:val="0"/>
              <w:spacing w:after="120"/>
              <w:jc w:val="center"/>
              <w:rPr>
                <w:rFonts w:ascii="GHEA Grapalat" w:hAnsi="GHEA Grapalat"/>
                <w:sz w:val="16"/>
              </w:rPr>
            </w:pPr>
          </w:p>
        </w:tc>
      </w:tr>
    </w:tbl>
    <w:p w14:paraId="41B56700"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58F7D15" w14:textId="77777777" w:rsidTr="005B7138">
        <w:trPr>
          <w:jc w:val="center"/>
        </w:trPr>
        <w:tc>
          <w:tcPr>
            <w:tcW w:w="4536" w:type="dxa"/>
          </w:tcPr>
          <w:p w14:paraId="673D3B8C"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3224DD1"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46100A3D"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7065B2A7"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883B17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F3C2BB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02663DF7"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2763D378"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BB478EA"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CBE3A76"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2"/>
          <w:footnotePr>
            <w:pos w:val="beneathText"/>
          </w:footnotePr>
          <w:pgSz w:w="11907" w:h="16840" w:code="9"/>
          <w:pgMar w:top="1134" w:right="1418" w:bottom="1560" w:left="1418" w:header="561" w:footer="561" w:gutter="0"/>
          <w:cols w:space="720"/>
          <w:titlePg/>
          <w:docGrid w:linePitch="326"/>
        </w:sectPr>
      </w:pPr>
    </w:p>
    <w:p w14:paraId="68D5A4A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671B3239"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962A97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01DFDD22" w14:textId="77777777" w:rsidTr="005B7138">
        <w:trPr>
          <w:tblCellSpacing w:w="7" w:type="dxa"/>
          <w:jc w:val="center"/>
        </w:trPr>
        <w:tc>
          <w:tcPr>
            <w:tcW w:w="0" w:type="auto"/>
            <w:gridSpan w:val="2"/>
            <w:vAlign w:val="center"/>
          </w:tcPr>
          <w:p w14:paraId="790B541A"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42A6538B"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406D8717" w14:textId="77777777" w:rsidTr="005B7138">
        <w:trPr>
          <w:tblCellSpacing w:w="7" w:type="dxa"/>
          <w:jc w:val="center"/>
        </w:trPr>
        <w:tc>
          <w:tcPr>
            <w:tcW w:w="0" w:type="auto"/>
            <w:vAlign w:val="center"/>
          </w:tcPr>
          <w:p w14:paraId="0433087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4D89008"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731A425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5170AE9B"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6AE7572F"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48088EF9"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0B61CBB0"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41CFE1A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5F0F83ED"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144FBE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E80C0D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2C72853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44E45DB7" w14:textId="77777777" w:rsidR="003B2F27" w:rsidRPr="00AD29CE" w:rsidRDefault="003B2F27" w:rsidP="003B2F27">
      <w:pPr>
        <w:widowControl w:val="0"/>
        <w:spacing w:after="160" w:line="360" w:lineRule="auto"/>
        <w:ind w:firstLine="375"/>
        <w:rPr>
          <w:rFonts w:ascii="GHEA Grapalat" w:hAnsi="GHEA Grapalat"/>
          <w:iCs/>
          <w:color w:val="000000"/>
        </w:rPr>
      </w:pPr>
    </w:p>
    <w:p w14:paraId="07EBFF97"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03B8E9A0"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67E74137"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2DBDCD9F"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65862327"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65FF7990"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4E786D2"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112BE349"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BBB1573"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0E09CB94" w14:textId="77777777" w:rsidTr="005B7138">
        <w:trPr>
          <w:jc w:val="center"/>
        </w:trPr>
        <w:tc>
          <w:tcPr>
            <w:tcW w:w="357" w:type="dxa"/>
            <w:vMerge w:val="restart"/>
            <w:vAlign w:val="center"/>
          </w:tcPr>
          <w:p w14:paraId="3332C3E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vAlign w:val="center"/>
          </w:tcPr>
          <w:p w14:paraId="3D91662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7A18B5BA" w14:textId="77777777" w:rsidTr="005B7138">
        <w:trPr>
          <w:jc w:val="center"/>
        </w:trPr>
        <w:tc>
          <w:tcPr>
            <w:tcW w:w="357" w:type="dxa"/>
            <w:vMerge/>
          </w:tcPr>
          <w:p w14:paraId="28D3B09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vAlign w:val="center"/>
          </w:tcPr>
          <w:p w14:paraId="5C29E00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4D834FB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4196190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364A79C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622DD00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1291AFF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3B3CC941" w14:textId="77777777" w:rsidTr="005B7138">
        <w:trPr>
          <w:trHeight w:val="1105"/>
          <w:jc w:val="center"/>
        </w:trPr>
        <w:tc>
          <w:tcPr>
            <w:tcW w:w="357" w:type="dxa"/>
            <w:vMerge/>
            <w:tcBorders>
              <w:bottom w:val="single" w:sz="4" w:space="0" w:color="auto"/>
            </w:tcBorders>
          </w:tcPr>
          <w:p w14:paraId="21008B5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EE82A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5517897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0301DF5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79E2EF0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11F84C7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7D99495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7C9E801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67A4E04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2E9C7214" w14:textId="77777777" w:rsidTr="005B7138">
        <w:trPr>
          <w:jc w:val="center"/>
        </w:trPr>
        <w:tc>
          <w:tcPr>
            <w:tcW w:w="357" w:type="dxa"/>
            <w:vAlign w:val="center"/>
          </w:tcPr>
          <w:p w14:paraId="260184B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Align w:val="center"/>
          </w:tcPr>
          <w:p w14:paraId="234CA8D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Align w:val="center"/>
          </w:tcPr>
          <w:p w14:paraId="4EF4E89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vAlign w:val="center"/>
          </w:tcPr>
          <w:p w14:paraId="248C999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vAlign w:val="center"/>
          </w:tcPr>
          <w:p w14:paraId="40ED056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vAlign w:val="center"/>
          </w:tcPr>
          <w:p w14:paraId="5FF6230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vAlign w:val="center"/>
          </w:tcPr>
          <w:p w14:paraId="00AB9E9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vAlign w:val="center"/>
          </w:tcPr>
          <w:p w14:paraId="52F0AE4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Align w:val="center"/>
          </w:tcPr>
          <w:p w14:paraId="765B7B7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4967742B" w14:textId="77777777" w:rsidTr="005B7138">
        <w:trPr>
          <w:jc w:val="center"/>
        </w:trPr>
        <w:tc>
          <w:tcPr>
            <w:tcW w:w="357" w:type="dxa"/>
          </w:tcPr>
          <w:p w14:paraId="42D127D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tcPr>
          <w:p w14:paraId="6CF1E38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tcPr>
          <w:p w14:paraId="16B39BE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Pr>
          <w:p w14:paraId="036F996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tcPr>
          <w:p w14:paraId="6B5C9A4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tcPr>
          <w:p w14:paraId="5A9830F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tcPr>
          <w:p w14:paraId="1B9A9DF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tcPr>
          <w:p w14:paraId="15A9DAD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tcPr>
          <w:p w14:paraId="303DAEC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20E067F8"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5C016078"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6753A722" w14:textId="77777777" w:rsidTr="005B7138">
        <w:trPr>
          <w:trHeight w:val="266"/>
          <w:tblCellSpacing w:w="7" w:type="dxa"/>
          <w:jc w:val="center"/>
        </w:trPr>
        <w:tc>
          <w:tcPr>
            <w:tcW w:w="0" w:type="auto"/>
            <w:vAlign w:val="center"/>
          </w:tcPr>
          <w:p w14:paraId="3BDED17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6E1644A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2B39C91F" w14:textId="77777777" w:rsidTr="005B7138">
        <w:trPr>
          <w:trHeight w:val="473"/>
          <w:tblCellSpacing w:w="7" w:type="dxa"/>
          <w:jc w:val="center"/>
        </w:trPr>
        <w:tc>
          <w:tcPr>
            <w:tcW w:w="0" w:type="auto"/>
            <w:vAlign w:val="center"/>
          </w:tcPr>
          <w:p w14:paraId="0F3FAAAE"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18839B32"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BE599AB"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244FA0F"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F6E2194" w14:textId="77777777" w:rsidTr="005B7138">
        <w:trPr>
          <w:trHeight w:val="503"/>
          <w:tblCellSpacing w:w="7" w:type="dxa"/>
          <w:jc w:val="center"/>
        </w:trPr>
        <w:tc>
          <w:tcPr>
            <w:tcW w:w="0" w:type="auto"/>
            <w:vAlign w:val="center"/>
          </w:tcPr>
          <w:p w14:paraId="62E58287"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19CD64D7"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77A23FE1"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26798849"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79B9E9F9" w14:textId="77777777" w:rsidTr="005B7138">
        <w:trPr>
          <w:trHeight w:val="281"/>
          <w:tblCellSpacing w:w="7" w:type="dxa"/>
          <w:jc w:val="center"/>
        </w:trPr>
        <w:tc>
          <w:tcPr>
            <w:tcW w:w="0" w:type="auto"/>
            <w:vAlign w:val="center"/>
          </w:tcPr>
          <w:p w14:paraId="5F0AE21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3F8F5B9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C51FD26"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20699936" w14:textId="77777777" w:rsidR="003B2F27" w:rsidRDefault="003B2F27" w:rsidP="003B2F27">
      <w:pPr>
        <w:rPr>
          <w:rFonts w:ascii="GHEA Grapalat" w:hAnsi="GHEA Grapalat"/>
        </w:rPr>
      </w:pPr>
      <w:r>
        <w:rPr>
          <w:rFonts w:ascii="GHEA Grapalat" w:hAnsi="GHEA Grapalat"/>
        </w:rPr>
        <w:br w:type="page"/>
      </w:r>
    </w:p>
    <w:p w14:paraId="0E277095"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1A16ADF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31BB7A9" w14:textId="77777777" w:rsidR="003B2F27" w:rsidRPr="00AD29CE" w:rsidRDefault="003B2F27" w:rsidP="003B2F27">
      <w:pPr>
        <w:widowControl w:val="0"/>
        <w:spacing w:after="160" w:line="360" w:lineRule="auto"/>
        <w:rPr>
          <w:rFonts w:ascii="GHEA Grapalat" w:hAnsi="GHEA Grapalat"/>
        </w:rPr>
      </w:pPr>
    </w:p>
    <w:p w14:paraId="0961C8AE"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075C7F79"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02930AA5"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5E0C0C92"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0F4B1277"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4E10060B"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7C4B148"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2FD1F677"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24E90EDF"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1BEC3A1C"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0DEE11D2"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7E0762"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408F0FA7"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12E6941"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C888C6C"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D7FF2B6"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0AFCF2C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B5843D9"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42FAEEE"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456A4CD" w14:textId="77777777" w:rsidR="003B2F27" w:rsidRPr="00AD29CE" w:rsidRDefault="003B2F27" w:rsidP="005B7138">
            <w:pPr>
              <w:widowControl w:val="0"/>
              <w:spacing w:after="120"/>
              <w:rPr>
                <w:rFonts w:ascii="GHEA Grapalat" w:hAnsi="GHEA Grapalat" w:cs="Sylfaen"/>
              </w:rPr>
            </w:pPr>
          </w:p>
        </w:tc>
      </w:tr>
      <w:tr w:rsidR="003B2F27" w:rsidRPr="00AD29CE" w14:paraId="1527F82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4F9F5B6"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4541CE9"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9E5EFA9" w14:textId="77777777" w:rsidR="003B2F27" w:rsidRPr="00AD29CE" w:rsidRDefault="003B2F27" w:rsidP="005B7138">
            <w:pPr>
              <w:widowControl w:val="0"/>
              <w:spacing w:after="120"/>
              <w:rPr>
                <w:rFonts w:ascii="GHEA Grapalat" w:hAnsi="GHEA Grapalat" w:cs="Sylfaen"/>
              </w:rPr>
            </w:pPr>
          </w:p>
        </w:tc>
      </w:tr>
    </w:tbl>
    <w:p w14:paraId="39675D70"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D785BCB" w14:textId="77777777" w:rsidR="003B2F27" w:rsidRDefault="003B2F27" w:rsidP="003B2F27">
      <w:pPr>
        <w:rPr>
          <w:rFonts w:ascii="GHEA Grapalat" w:hAnsi="GHEA Grapalat" w:cs="Sylfaen"/>
        </w:rPr>
      </w:pPr>
      <w:r>
        <w:rPr>
          <w:rFonts w:ascii="GHEA Grapalat" w:hAnsi="GHEA Grapalat" w:cs="Sylfaen"/>
        </w:rPr>
        <w:br w:type="page"/>
      </w:r>
    </w:p>
    <w:p w14:paraId="1D6646E0"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77B9C7D4"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AD29CE" w14:paraId="7DB3825F" w14:textId="77777777" w:rsidTr="005B7138">
        <w:tc>
          <w:tcPr>
            <w:tcW w:w="4785" w:type="dxa"/>
          </w:tcPr>
          <w:p w14:paraId="2D3402A8"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3F56BD93"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6A9D6BC6"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343C6F1C"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1D4BFC7A" w14:textId="77777777" w:rsidTr="005B7138">
        <w:trPr>
          <w:tblCellSpacing w:w="7" w:type="dxa"/>
          <w:jc w:val="center"/>
        </w:trPr>
        <w:tc>
          <w:tcPr>
            <w:tcW w:w="0" w:type="auto"/>
            <w:vAlign w:val="center"/>
          </w:tcPr>
          <w:p w14:paraId="0D7F596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6995317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B97576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801EF74"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66B5997C" w14:textId="77777777" w:rsidTr="005B7138">
        <w:trPr>
          <w:tblCellSpacing w:w="7" w:type="dxa"/>
          <w:jc w:val="center"/>
        </w:trPr>
        <w:tc>
          <w:tcPr>
            <w:tcW w:w="0" w:type="auto"/>
            <w:vAlign w:val="center"/>
          </w:tcPr>
          <w:p w14:paraId="072184C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2BF073F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429D3C6B"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2523BA7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20254038" w14:textId="77777777" w:rsidTr="005B7138">
        <w:trPr>
          <w:tblCellSpacing w:w="7" w:type="dxa"/>
          <w:jc w:val="center"/>
        </w:trPr>
        <w:tc>
          <w:tcPr>
            <w:tcW w:w="0" w:type="auto"/>
            <w:vAlign w:val="center"/>
          </w:tcPr>
          <w:p w14:paraId="5FCE089B"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7E2D04FC"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501D63CF"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128AD046"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7264B943" w14:textId="77777777" w:rsidR="008D352C" w:rsidRDefault="008D352C" w:rsidP="00B46D58">
      <w:pPr>
        <w:widowControl w:val="0"/>
        <w:spacing w:after="160"/>
        <w:ind w:left="-142" w:firstLine="142"/>
        <w:jc w:val="center"/>
        <w:rPr>
          <w:rFonts w:ascii="GHEA Grapalat" w:hAnsi="GHEA Grapalat"/>
          <w:i/>
          <w:lang w:val="en-US"/>
        </w:rPr>
      </w:pPr>
    </w:p>
    <w:p w14:paraId="1D242326" w14:textId="77777777" w:rsidR="00CE3DEB" w:rsidRDefault="00CE3DEB" w:rsidP="00B46D58">
      <w:pPr>
        <w:widowControl w:val="0"/>
        <w:spacing w:after="160"/>
        <w:ind w:left="-142" w:firstLine="142"/>
        <w:jc w:val="center"/>
        <w:rPr>
          <w:rFonts w:ascii="GHEA Grapalat" w:hAnsi="GHEA Grapalat"/>
          <w:i/>
          <w:lang w:val="en-US"/>
        </w:rPr>
      </w:pPr>
    </w:p>
    <w:p w14:paraId="0E651A30" w14:textId="77777777" w:rsidR="00CE3DEB" w:rsidRDefault="00CE3DEB" w:rsidP="00B46D58">
      <w:pPr>
        <w:widowControl w:val="0"/>
        <w:spacing w:after="160"/>
        <w:ind w:left="-142" w:firstLine="142"/>
        <w:jc w:val="center"/>
        <w:rPr>
          <w:rFonts w:ascii="GHEA Grapalat" w:hAnsi="GHEA Grapalat"/>
          <w:i/>
          <w:lang w:val="en-US"/>
        </w:rPr>
      </w:pPr>
    </w:p>
    <w:p w14:paraId="57AA4B73" w14:textId="77777777" w:rsidR="00CE3DEB" w:rsidRDefault="00CE3DEB" w:rsidP="00B46D58">
      <w:pPr>
        <w:widowControl w:val="0"/>
        <w:spacing w:after="160"/>
        <w:ind w:left="-142" w:firstLine="142"/>
        <w:jc w:val="center"/>
        <w:rPr>
          <w:rFonts w:ascii="GHEA Grapalat" w:hAnsi="GHEA Grapalat"/>
          <w:i/>
          <w:lang w:val="en-US"/>
        </w:rPr>
      </w:pPr>
    </w:p>
    <w:p w14:paraId="3B1D5478" w14:textId="77777777" w:rsidR="00CE3DEB" w:rsidRDefault="00CE3DEB" w:rsidP="00B46D58">
      <w:pPr>
        <w:widowControl w:val="0"/>
        <w:spacing w:after="160"/>
        <w:ind w:left="-142" w:firstLine="142"/>
        <w:jc w:val="center"/>
        <w:rPr>
          <w:rFonts w:ascii="GHEA Grapalat" w:hAnsi="GHEA Grapalat"/>
          <w:i/>
          <w:lang w:val="en-US"/>
        </w:rPr>
      </w:pPr>
    </w:p>
    <w:p w14:paraId="6F3E4354" w14:textId="77777777" w:rsidR="00CE3DEB" w:rsidRDefault="00CE3DEB" w:rsidP="00B46D58">
      <w:pPr>
        <w:widowControl w:val="0"/>
        <w:spacing w:after="160"/>
        <w:ind w:left="-142" w:firstLine="142"/>
        <w:jc w:val="center"/>
        <w:rPr>
          <w:rFonts w:ascii="GHEA Grapalat" w:hAnsi="GHEA Grapalat"/>
          <w:i/>
          <w:lang w:val="en-US"/>
        </w:rPr>
      </w:pPr>
    </w:p>
    <w:p w14:paraId="42A9CF26" w14:textId="77777777" w:rsidR="00CE3DEB" w:rsidRDefault="00CE3DEB" w:rsidP="00B46D58">
      <w:pPr>
        <w:widowControl w:val="0"/>
        <w:spacing w:after="160"/>
        <w:ind w:left="-142" w:firstLine="142"/>
        <w:jc w:val="center"/>
        <w:rPr>
          <w:rFonts w:ascii="GHEA Grapalat" w:hAnsi="GHEA Grapalat"/>
          <w:i/>
          <w:lang w:val="en-US"/>
        </w:rPr>
      </w:pPr>
    </w:p>
    <w:p w14:paraId="077CB25C" w14:textId="77777777" w:rsidR="00CE3DEB" w:rsidRDefault="00CE3DEB" w:rsidP="00B46D58">
      <w:pPr>
        <w:widowControl w:val="0"/>
        <w:spacing w:after="160"/>
        <w:ind w:left="-142" w:firstLine="142"/>
        <w:jc w:val="center"/>
        <w:rPr>
          <w:rFonts w:ascii="GHEA Grapalat" w:hAnsi="GHEA Grapalat"/>
          <w:i/>
          <w:lang w:val="en-US"/>
        </w:rPr>
      </w:pPr>
    </w:p>
    <w:p w14:paraId="55D326D2" w14:textId="77777777" w:rsidR="00CE3DEB" w:rsidRDefault="00CE3DEB" w:rsidP="00B46D58">
      <w:pPr>
        <w:widowControl w:val="0"/>
        <w:spacing w:after="160"/>
        <w:ind w:left="-142" w:firstLine="142"/>
        <w:jc w:val="center"/>
        <w:rPr>
          <w:rFonts w:ascii="GHEA Grapalat" w:hAnsi="GHEA Grapalat"/>
          <w:i/>
          <w:lang w:val="en-US"/>
        </w:rPr>
      </w:pPr>
    </w:p>
    <w:p w14:paraId="2085375C" w14:textId="77777777" w:rsidR="00CE3DEB" w:rsidRDefault="00CE3DEB" w:rsidP="00B46D58">
      <w:pPr>
        <w:widowControl w:val="0"/>
        <w:spacing w:after="160"/>
        <w:ind w:left="-142" w:firstLine="142"/>
        <w:jc w:val="center"/>
        <w:rPr>
          <w:rFonts w:ascii="GHEA Grapalat" w:hAnsi="GHEA Grapalat"/>
          <w:i/>
          <w:lang w:val="en-US"/>
        </w:rPr>
      </w:pPr>
    </w:p>
    <w:p w14:paraId="31A97B92" w14:textId="77777777" w:rsidR="00CE3DEB" w:rsidRDefault="00CE3DEB" w:rsidP="00B46D58">
      <w:pPr>
        <w:widowControl w:val="0"/>
        <w:spacing w:after="160"/>
        <w:ind w:left="-142" w:firstLine="142"/>
        <w:jc w:val="center"/>
        <w:rPr>
          <w:rFonts w:ascii="GHEA Grapalat" w:hAnsi="GHEA Grapalat"/>
          <w:i/>
          <w:lang w:val="en-US"/>
        </w:rPr>
      </w:pPr>
    </w:p>
    <w:p w14:paraId="4DF65DE4" w14:textId="77777777" w:rsidR="00CE3DEB" w:rsidRDefault="00CE3DEB" w:rsidP="00B46D58">
      <w:pPr>
        <w:widowControl w:val="0"/>
        <w:spacing w:after="160"/>
        <w:ind w:left="-142" w:firstLine="142"/>
        <w:jc w:val="center"/>
        <w:rPr>
          <w:rFonts w:ascii="GHEA Grapalat" w:hAnsi="GHEA Grapalat"/>
          <w:i/>
          <w:lang w:val="en-US"/>
        </w:rPr>
      </w:pPr>
    </w:p>
    <w:p w14:paraId="7F7CC319" w14:textId="77777777" w:rsidR="00CE3DEB" w:rsidRDefault="00CE3DEB" w:rsidP="00B46D58">
      <w:pPr>
        <w:widowControl w:val="0"/>
        <w:spacing w:after="160"/>
        <w:ind w:left="-142" w:firstLine="142"/>
        <w:jc w:val="center"/>
        <w:rPr>
          <w:rFonts w:ascii="GHEA Grapalat" w:hAnsi="GHEA Grapalat"/>
          <w:i/>
          <w:lang w:val="en-US"/>
        </w:rPr>
      </w:pPr>
    </w:p>
    <w:p w14:paraId="70559D06" w14:textId="77777777" w:rsidR="00CE3DEB" w:rsidRDefault="00CE3DEB" w:rsidP="00B46D58">
      <w:pPr>
        <w:widowControl w:val="0"/>
        <w:spacing w:after="160"/>
        <w:ind w:left="-142" w:firstLine="142"/>
        <w:jc w:val="center"/>
        <w:rPr>
          <w:rFonts w:ascii="GHEA Grapalat" w:hAnsi="GHEA Grapalat"/>
          <w:i/>
          <w:lang w:val="en-US"/>
        </w:rPr>
      </w:pPr>
    </w:p>
    <w:p w14:paraId="1F75F4A1" w14:textId="77777777" w:rsidR="00CE3DEB" w:rsidRDefault="00CE3DEB" w:rsidP="00B46D58">
      <w:pPr>
        <w:widowControl w:val="0"/>
        <w:spacing w:after="160"/>
        <w:ind w:left="-142" w:firstLine="142"/>
        <w:jc w:val="center"/>
        <w:rPr>
          <w:rFonts w:ascii="GHEA Grapalat" w:hAnsi="GHEA Grapalat"/>
          <w:i/>
          <w:lang w:val="en-US"/>
        </w:rPr>
      </w:pPr>
    </w:p>
    <w:p w14:paraId="0B368B4D" w14:textId="77777777" w:rsidR="00CE3DEB" w:rsidRDefault="00CE3DEB" w:rsidP="00B46D58">
      <w:pPr>
        <w:widowControl w:val="0"/>
        <w:spacing w:after="160"/>
        <w:ind w:left="-142" w:firstLine="142"/>
        <w:jc w:val="center"/>
        <w:rPr>
          <w:rFonts w:ascii="GHEA Grapalat" w:hAnsi="GHEA Grapalat"/>
          <w:i/>
          <w:lang w:val="en-US"/>
        </w:rPr>
      </w:pPr>
    </w:p>
    <w:p w14:paraId="468AAF09"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5169D099"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w:t>
      </w:r>
      <w:proofErr w:type="gramStart"/>
      <w:r w:rsidRPr="00A33C34">
        <w:rPr>
          <w:rFonts w:ascii="GHEA Grapalat" w:hAnsi="GHEA Grapalat"/>
          <w:i/>
          <w:lang w:val="hy-AM"/>
        </w:rPr>
        <w:t xml:space="preserve">«  </w:t>
      </w:r>
      <w:proofErr w:type="gramEnd"/>
      <w:r w:rsidRPr="00A33C34">
        <w:rPr>
          <w:rFonts w:ascii="GHEA Grapalat" w:hAnsi="GHEA Grapalat"/>
          <w:i/>
          <w:lang w:val="hy-AM"/>
        </w:rPr>
        <w:t xml:space="preserve">  </w:t>
      </w:r>
      <w:proofErr w:type="gramStart"/>
      <w:r w:rsidRPr="00A33C34">
        <w:rPr>
          <w:rFonts w:ascii="GHEA Grapalat" w:hAnsi="GHEA Grapalat"/>
          <w:i/>
          <w:lang w:val="hy-AM"/>
        </w:rPr>
        <w:t xml:space="preserve">  »</w:t>
      </w:r>
      <w:proofErr w:type="gramEnd"/>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proofErr w:type="gramStart"/>
      <w:r w:rsidRPr="00A33C34">
        <w:rPr>
          <w:rFonts w:ascii="GHEA Grapalat" w:hAnsi="GHEA Grapalat"/>
          <w:i/>
        </w:rPr>
        <w:tab/>
        <w:t xml:space="preserve">  г.</w:t>
      </w:r>
      <w:proofErr w:type="gramEnd"/>
    </w:p>
    <w:p w14:paraId="63745FBC" w14:textId="77777777" w:rsidR="00CE3DEB" w:rsidRPr="00A33C34" w:rsidRDefault="00CE3DEB" w:rsidP="00CE3DEB">
      <w:pPr>
        <w:jc w:val="center"/>
        <w:rPr>
          <w:rFonts w:ascii="GHEA Grapalat" w:hAnsi="GHEA Grapalat" w:cs="GHEA Grapalat"/>
        </w:rPr>
      </w:pPr>
    </w:p>
    <w:p w14:paraId="0289AD8E"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76D3D688" w14:textId="77777777" w:rsidR="00CE3DEB" w:rsidRPr="00A33C34" w:rsidRDefault="00CE3DEB" w:rsidP="00CE3DEB">
      <w:pPr>
        <w:jc w:val="center"/>
        <w:rPr>
          <w:rFonts w:ascii="GHEA Grapalat" w:hAnsi="GHEA Grapalat" w:cs="GHEA Grapalat"/>
          <w:lang w:val="hy-AM"/>
        </w:rPr>
      </w:pPr>
    </w:p>
    <w:p w14:paraId="37DA1738" w14:textId="77777777" w:rsidR="00CE3DEB" w:rsidRPr="006B1EBA" w:rsidRDefault="00CE3DEB" w:rsidP="00CE3DEB">
      <w:pPr>
        <w:rPr>
          <w:rFonts w:ascii="GHEA Grapalat" w:hAnsi="GHEA Grapalat" w:cs="Arial"/>
          <w:sz w:val="20"/>
          <w:szCs w:val="20"/>
        </w:rPr>
      </w:pPr>
      <w:r w:rsidRPr="006B1EBA">
        <w:rPr>
          <w:rFonts w:ascii="GHEA Grapalat" w:hAnsi="GHEA Grapalat"/>
          <w:u w:val="single"/>
        </w:rPr>
        <w:t xml:space="preserve">                                                             </w:t>
      </w:r>
      <w:r w:rsidRPr="006B1EBA">
        <w:rPr>
          <w:rFonts w:ascii="GHEA Grapalat" w:hAnsi="GHEA Grapalat"/>
          <w:u w:val="single"/>
        </w:rPr>
        <w:tab/>
      </w:r>
      <w:r w:rsidRPr="006B1EBA">
        <w:rPr>
          <w:rFonts w:ascii="GHEA Grapalat" w:hAnsi="GHEA Grapalat"/>
          <w:u w:val="single"/>
        </w:rPr>
        <w:tab/>
        <w:t xml:space="preserve">       </w:t>
      </w:r>
      <w:r w:rsidRPr="006B1EBA">
        <w:rPr>
          <w:rFonts w:ascii="GHEA Grapalat" w:hAnsi="GHEA Grapalat"/>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6B1EBA">
        <w:rPr>
          <w:rFonts w:ascii="GHEA Grapalat" w:hAnsi="GHEA Grapalat" w:cs="Arial"/>
          <w:sz w:val="20"/>
          <w:szCs w:val="20"/>
        </w:rPr>
        <w:t xml:space="preserve">  </w:t>
      </w:r>
    </w:p>
    <w:p w14:paraId="44B99AD5" w14:textId="77777777" w:rsidR="00CE3DEB" w:rsidRPr="006B1EBA" w:rsidRDefault="00CE3DEB" w:rsidP="00CE3DEB">
      <w:pPr>
        <w:rPr>
          <w:rFonts w:ascii="GHEA Grapalat" w:hAnsi="GHEA Grapalat" w:cs="Arial"/>
          <w:vertAlign w:val="superscript"/>
        </w:rPr>
      </w:pPr>
      <w:r w:rsidRPr="006B1EBA">
        <w:rPr>
          <w:rFonts w:ascii="GHEA Grapalat" w:hAnsi="GHEA Grapalat"/>
          <w:vertAlign w:val="superscript"/>
        </w:rPr>
        <w:t xml:space="preserve">               </w:t>
      </w:r>
      <w:r w:rsidRPr="006B1EBA">
        <w:rPr>
          <w:rFonts w:ascii="GHEA Grapalat" w:hAnsi="GHEA Grapalat"/>
        </w:rPr>
        <w:t xml:space="preserve">     </w:t>
      </w:r>
      <w:r w:rsidRPr="00A33C34">
        <w:rPr>
          <w:rFonts w:ascii="GHEA Grapalat" w:hAnsi="GHEA Grapalat" w:cs="Sylfaen"/>
          <w:vertAlign w:val="superscript"/>
        </w:rPr>
        <w:t>название</w:t>
      </w:r>
      <w:r w:rsidRPr="006B1EBA">
        <w:rPr>
          <w:rFonts w:ascii="GHEA Grapalat" w:hAnsi="GHEA Grapalat" w:cs="Sylfaen"/>
          <w:vertAlign w:val="superscript"/>
        </w:rPr>
        <w:t xml:space="preserve"> финансового агента</w:t>
      </w:r>
    </w:p>
    <w:p w14:paraId="1F75AEE7" w14:textId="77777777" w:rsidR="00CE3DEB" w:rsidRPr="006B1EBA" w:rsidRDefault="00CE3DEB" w:rsidP="00CE3DEB">
      <w:pPr>
        <w:rPr>
          <w:rFonts w:ascii="GHEA Grapalat" w:hAnsi="GHEA Grapalat"/>
          <w:vertAlign w:val="superscript"/>
        </w:rPr>
      </w:pPr>
    </w:p>
    <w:p w14:paraId="00C39F60" w14:textId="77777777" w:rsidR="00CE3DEB" w:rsidRPr="006B1EBA" w:rsidRDefault="00CE3DEB" w:rsidP="00CE3DEB">
      <w:pPr>
        <w:pStyle w:val="aff"/>
        <w:numPr>
          <w:ilvl w:val="0"/>
          <w:numId w:val="34"/>
        </w:numPr>
        <w:contextualSpacing/>
        <w:jc w:val="both"/>
        <w:rPr>
          <w:rFonts w:ascii="GHEA Grapalat" w:hAnsi="GHEA Grapalat"/>
          <w:u w:val="single"/>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6BC5D5FA" w14:textId="77777777" w:rsidR="00CE3DEB" w:rsidRPr="00A33C34" w:rsidRDefault="00CE3DEB" w:rsidP="00CE3DEB">
      <w:pPr>
        <w:rPr>
          <w:rFonts w:ascii="GHEA Grapalat" w:hAnsi="GHEA Grapalat" w:cs="Sylfaen"/>
          <w:vertAlign w:val="superscript"/>
        </w:rPr>
      </w:pPr>
      <w:r w:rsidRPr="006B1EBA">
        <w:rPr>
          <w:rFonts w:ascii="GHEA Grapalat" w:hAnsi="GHEA Grapalat" w:cs="Sylfaen"/>
          <w:vertAlign w:val="superscript"/>
        </w:rPr>
        <w:t xml:space="preserve">                                                                                         </w:t>
      </w:r>
      <w:r w:rsidRPr="00A33C34">
        <w:rPr>
          <w:rFonts w:ascii="GHEA Grapalat" w:hAnsi="GHEA Grapalat" w:cs="Sylfaen"/>
          <w:vertAlign w:val="superscript"/>
        </w:rPr>
        <w:t xml:space="preserve"> название</w:t>
      </w:r>
      <w:r w:rsidRPr="006B1EBA">
        <w:rPr>
          <w:rFonts w:ascii="GHEA Grapalat" w:hAnsi="GHEA Grapalat" w:cs="Sylfaen"/>
          <w:vertAlign w:val="superscript"/>
        </w:rPr>
        <w:t xml:space="preserve"> </w:t>
      </w:r>
      <w:r w:rsidRPr="00A33C34">
        <w:rPr>
          <w:rFonts w:ascii="GHEA Grapalat" w:hAnsi="GHEA Grapalat" w:cs="Sylfaen"/>
          <w:vertAlign w:val="superscript"/>
        </w:rPr>
        <w:t>заказчика</w:t>
      </w:r>
      <w:r w:rsidRPr="006B1EBA">
        <w:rPr>
          <w:rFonts w:ascii="GHEA Grapalat" w:hAnsi="GHEA Grapalat" w:cs="Sylfaen"/>
          <w:vertAlign w:val="superscript"/>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6B1EBA">
        <w:rPr>
          <w:rFonts w:ascii="GHEA Grapalat" w:hAnsi="GHEA Grapalat" w:cs="Sylfaen"/>
          <w:vertAlign w:val="superscript"/>
        </w:rPr>
        <w:t xml:space="preserve"> </w:t>
      </w:r>
      <w:r w:rsidRPr="00A33C34">
        <w:rPr>
          <w:rFonts w:ascii="GHEA Grapalat" w:hAnsi="GHEA Grapalat" w:cs="Sylfaen"/>
          <w:vertAlign w:val="superscript"/>
        </w:rPr>
        <w:t>исполнителя</w:t>
      </w:r>
    </w:p>
    <w:p w14:paraId="1FAEC931" w14:textId="77777777" w:rsidR="00CE3DEB" w:rsidRPr="00A33C34" w:rsidRDefault="00CE3DEB" w:rsidP="00CE3DEB">
      <w:pPr>
        <w:rPr>
          <w:rFonts w:ascii="GHEA Grapalat" w:hAnsi="GHEA Grapalat" w:cs="Sylfaen"/>
          <w:vertAlign w:val="superscript"/>
        </w:rPr>
      </w:pPr>
      <w:r w:rsidRPr="006B1EBA">
        <w:rPr>
          <w:rFonts w:ascii="GHEA Grapalat" w:hAnsi="GHEA Grapalat" w:cs="Sylfaen"/>
          <w:sz w:val="20"/>
          <w:szCs w:val="20"/>
        </w:rPr>
        <w:t xml:space="preserve">   «--»</w:t>
      </w:r>
      <w:r w:rsidRPr="00A33C34">
        <w:rPr>
          <w:rFonts w:ascii="GHEA Grapalat" w:hAnsi="GHEA Grapalat" w:cs="Sylfaen"/>
          <w:sz w:val="20"/>
          <w:szCs w:val="20"/>
        </w:rPr>
        <w:t xml:space="preserve"> </w:t>
      </w:r>
      <w:r w:rsidRPr="006B1EBA">
        <w:rPr>
          <w:rFonts w:ascii="GHEA Grapalat" w:hAnsi="GHEA Grapalat" w:cs="Sylfaen"/>
          <w:sz w:val="20"/>
          <w:szCs w:val="20"/>
        </w:rPr>
        <w:t>20</w:t>
      </w:r>
      <w:r w:rsidRPr="00A33C34">
        <w:rPr>
          <w:rFonts w:ascii="GHEA Grapalat" w:hAnsi="GHEA Grapalat" w:cs="Sylfaen"/>
          <w:sz w:val="20"/>
          <w:szCs w:val="20"/>
        </w:rPr>
        <w:t>г</w:t>
      </w:r>
      <w:r w:rsidRPr="006B1EBA">
        <w:rPr>
          <w:rFonts w:ascii="GHEA Grapalat" w:hAnsi="GHEA Grapalat" w:cs="Sylfaen"/>
          <w:sz w:val="20"/>
          <w:szCs w:val="20"/>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6B1EBA">
        <w:rPr>
          <w:rFonts w:ascii="GHEA Grapalat" w:hAnsi="GHEA Grapalat" w:cs="Sylfaen"/>
          <w:sz w:val="20"/>
          <w:szCs w:val="20"/>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6B1EBA">
        <w:rPr>
          <w:rFonts w:ascii="GHEA Grapalat" w:hAnsi="GHEA Grapalat" w:cs="Sylfaen"/>
          <w:sz w:val="20"/>
          <w:szCs w:val="20"/>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0F691513"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4D5A3D30"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19EA38A0" w14:textId="77777777" w:rsidR="00CE3DEB" w:rsidRPr="00A33C34" w:rsidRDefault="00CE3DEB" w:rsidP="00CE3DEB">
      <w:pPr>
        <w:rPr>
          <w:rFonts w:ascii="GHEA Grapalat" w:hAnsi="GHEA Grapalat" w:cs="Sylfaen"/>
          <w:sz w:val="20"/>
          <w:szCs w:val="20"/>
          <w:lang w:val="es-ES"/>
        </w:rPr>
      </w:pPr>
    </w:p>
    <w:p w14:paraId="498B11F7" w14:textId="77777777" w:rsidR="00CE3DEB" w:rsidRPr="00A33C34" w:rsidRDefault="00CE3DEB" w:rsidP="00CE3DEB">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w:t>
      </w:r>
      <w:proofErr w:type="gramStart"/>
      <w:r w:rsidRPr="00A33C34">
        <w:rPr>
          <w:rFonts w:ascii="GHEA Grapalat" w:hAnsi="GHEA Grapalat" w:cs="Sylfaen"/>
          <w:sz w:val="20"/>
          <w:szCs w:val="20"/>
        </w:rPr>
        <w:t>с условиями</w:t>
      </w:r>
      <w:proofErr w:type="gramEnd"/>
      <w:r w:rsidRPr="00A33C34">
        <w:rPr>
          <w:rFonts w:ascii="GHEA Grapalat" w:hAnsi="GHEA Grapalat" w:cs="Sylfaen"/>
          <w:sz w:val="20"/>
          <w:szCs w:val="20"/>
        </w:rPr>
        <w:t xml:space="preserve"> изложенными в пункте 7.12.</w:t>
      </w:r>
    </w:p>
    <w:p w14:paraId="773D0146" w14:textId="77777777" w:rsidR="00CE3DEB" w:rsidRPr="006B1EBA" w:rsidRDefault="00CE3DEB" w:rsidP="00CE3DEB">
      <w:pPr>
        <w:jc w:val="center"/>
        <w:rPr>
          <w:rFonts w:ascii="GHEA Grapalat" w:hAnsi="GHEA Grapalat" w:cs="GHEA Grapalat"/>
        </w:rPr>
      </w:pPr>
    </w:p>
    <w:p w14:paraId="7A66E4BE" w14:textId="77777777" w:rsidR="00CE3DEB" w:rsidRPr="006B1EBA" w:rsidRDefault="00CE3DEB" w:rsidP="00CE3DEB">
      <w:pPr>
        <w:ind w:firstLine="709"/>
      </w:pPr>
    </w:p>
    <w:p w14:paraId="58625937" w14:textId="77777777" w:rsidR="00CE3DEB" w:rsidRPr="006B1EBA" w:rsidRDefault="00CE3DEB" w:rsidP="00CE3DEB">
      <w:pPr>
        <w:ind w:firstLine="709"/>
      </w:pPr>
    </w:p>
    <w:p w14:paraId="50056720" w14:textId="77777777" w:rsidR="00CE3DEB" w:rsidRPr="006B1EBA" w:rsidRDefault="00CE3DEB" w:rsidP="00CE3DEB">
      <w:pPr>
        <w:ind w:firstLine="709"/>
      </w:pPr>
    </w:p>
    <w:p w14:paraId="7A520FC9"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6B1EBA">
        <w:rPr>
          <w:rFonts w:ascii="GHEA Grapalat" w:hAnsi="GHEA Grapalat"/>
          <w:sz w:val="20"/>
        </w:rPr>
        <w:t xml:space="preserve">       </w:t>
      </w:r>
      <w:r w:rsidRPr="00A33C34">
        <w:rPr>
          <w:rFonts w:ascii="GHEA Grapalat" w:hAnsi="GHEA Grapalat"/>
          <w:sz w:val="20"/>
          <w:lang w:val="hy-AM"/>
        </w:rPr>
        <w:t xml:space="preserve">_____________ </w:t>
      </w:r>
    </w:p>
    <w:p w14:paraId="39349811"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31BA9C5E"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5F0D93F8"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26F2786C"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F028D38" w14:textId="77777777" w:rsidR="00CE3DEB" w:rsidRPr="00A33C34" w:rsidRDefault="00CE3DEB" w:rsidP="00CE3DEB">
      <w:pPr>
        <w:jc w:val="center"/>
        <w:rPr>
          <w:rFonts w:ascii="GHEA Grapalat" w:hAnsi="GHEA Grapalat" w:cs="Sylfaen"/>
          <w:sz w:val="16"/>
          <w:szCs w:val="16"/>
          <w:lang w:val="es-ES"/>
        </w:rPr>
      </w:pPr>
    </w:p>
    <w:p w14:paraId="5FF069D8"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25196EC5"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549FF" w14:textId="77777777" w:rsidR="009A7178" w:rsidRDefault="009A7178">
      <w:r>
        <w:separator/>
      </w:r>
    </w:p>
  </w:endnote>
  <w:endnote w:type="continuationSeparator" w:id="0">
    <w:p w14:paraId="238A1F44" w14:textId="77777777" w:rsidR="009A7178" w:rsidRDefault="009A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1299E706" w14:textId="77777777" w:rsidR="00AD2782" w:rsidRPr="00305BEC" w:rsidRDefault="00AD2782">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C2419">
          <w:rPr>
            <w:rFonts w:ascii="GHEA Grapalat" w:hAnsi="GHEA Grapalat"/>
            <w:noProof/>
            <w:sz w:val="24"/>
            <w:szCs w:val="24"/>
          </w:rPr>
          <w:t>114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1DA8B" w14:textId="77777777" w:rsidR="009A7178" w:rsidRDefault="009A7178">
      <w:r>
        <w:separator/>
      </w:r>
    </w:p>
  </w:footnote>
  <w:footnote w:type="continuationSeparator" w:id="0">
    <w:p w14:paraId="019BEB6C" w14:textId="77777777" w:rsidR="009A7178" w:rsidRDefault="009A7178">
      <w:r>
        <w:continuationSeparator/>
      </w:r>
    </w:p>
  </w:footnote>
  <w:footnote w:id="1">
    <w:p w14:paraId="5B338AB5" w14:textId="77777777" w:rsidR="00AD2782" w:rsidRPr="008842CE" w:rsidRDefault="00AD2782"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635D20B0" w14:textId="77777777" w:rsidR="00AD2782" w:rsidRPr="00CC584E" w:rsidRDefault="00AD2782"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CC584E">
        <w:rPr>
          <w:i/>
          <w:sz w:val="20"/>
          <w:szCs w:val="20"/>
        </w:rPr>
        <w:footnoteRef/>
      </w:r>
      <w:r w:rsidRPr="00CC584E">
        <w:rPr>
          <w:rFonts w:ascii="GHEA Grapalat" w:hAnsi="GHEA Grapalat"/>
          <w:i/>
          <w:sz w:val="20"/>
          <w:szCs w:val="20"/>
        </w:rPr>
        <w:t xml:space="preserve">   Настоящий пункт, а также 7-й раздел первой части </w:t>
      </w:r>
      <w:proofErr w:type="gramStart"/>
      <w:r w:rsidRPr="00CC584E">
        <w:rPr>
          <w:rFonts w:ascii="GHEA Grapalat" w:hAnsi="GHEA Grapalat"/>
          <w:i/>
          <w:sz w:val="20"/>
          <w:szCs w:val="20"/>
        </w:rPr>
        <w:t>приглашения  исключаются</w:t>
      </w:r>
      <w:proofErr w:type="gramEnd"/>
      <w:r w:rsidRPr="00CC584E">
        <w:rPr>
          <w:rFonts w:ascii="GHEA Grapalat" w:hAnsi="GHEA Grapalat"/>
          <w:i/>
          <w:sz w:val="20"/>
          <w:szCs w:val="20"/>
        </w:rPr>
        <w:t xml:space="preserve"> из приглашения, </w:t>
      </w:r>
      <w:proofErr w:type="gramStart"/>
      <w:r w:rsidRPr="00CC584E">
        <w:rPr>
          <w:rFonts w:ascii="GHEA Grapalat" w:hAnsi="GHEA Grapalat"/>
          <w:i/>
          <w:sz w:val="20"/>
          <w:szCs w:val="20"/>
        </w:rPr>
        <w:t>если :</w:t>
      </w:r>
      <w:proofErr w:type="gramEnd"/>
    </w:p>
    <w:p w14:paraId="06BBDF1A" w14:textId="77777777" w:rsidR="00AD2782" w:rsidRPr="00CC584E" w:rsidRDefault="00AD2782" w:rsidP="00541313">
      <w:pPr>
        <w:widowControl w:val="0"/>
        <w:ind w:firstLine="142"/>
        <w:jc w:val="both"/>
        <w:rPr>
          <w:rFonts w:ascii="GHEA Grapalat" w:hAnsi="GHEA Grapalat"/>
          <w:i/>
          <w:sz w:val="20"/>
          <w:szCs w:val="20"/>
        </w:rPr>
      </w:pPr>
      <w:r w:rsidRPr="00CC584E">
        <w:rPr>
          <w:rFonts w:ascii="GHEA Grapalat" w:hAnsi="GHEA Grapalat"/>
          <w:i/>
          <w:sz w:val="20"/>
          <w:szCs w:val="20"/>
        </w:rPr>
        <w:t>- процедура закупки организована на основании</w:t>
      </w:r>
      <w:ins w:id="0" w:author="Vardan" w:date="2022-10-30T19:17:00Z">
        <w:r>
          <w:rPr>
            <w:rFonts w:ascii="GHEA Grapalat" w:hAnsi="GHEA Grapalat"/>
            <w:i/>
            <w:sz w:val="20"/>
            <w:szCs w:val="20"/>
          </w:rPr>
          <w:t xml:space="preserve"> </w:t>
        </w:r>
      </w:ins>
      <w:r>
        <w:rPr>
          <w:rFonts w:ascii="GHEA Grapalat" w:hAnsi="GHEA Grapalat"/>
          <w:i/>
          <w:sz w:val="20"/>
          <w:szCs w:val="20"/>
        </w:rPr>
        <w:t>1-ого пункта</w:t>
      </w:r>
      <w:r w:rsidRPr="00CC584E">
        <w:rPr>
          <w:rFonts w:ascii="GHEA Grapalat" w:hAnsi="GHEA Grapalat"/>
          <w:i/>
          <w:sz w:val="20"/>
          <w:szCs w:val="20"/>
        </w:rPr>
        <w:t xml:space="preserve"> части 6 статьи 15 Закона РА "О закупках</w:t>
      </w:r>
      <w:r w:rsidRPr="00717193">
        <w:rPr>
          <w:rFonts w:ascii="GHEA Grapalat" w:hAnsi="GHEA Grapalat"/>
          <w:i/>
          <w:sz w:val="20"/>
          <w:szCs w:val="20"/>
        </w:rPr>
        <w:t>"</w:t>
      </w:r>
      <w:r w:rsidRPr="00CC584E">
        <w:rPr>
          <w:rFonts w:ascii="GHEA Grapalat" w:hAnsi="GHEA Grapalat"/>
          <w:i/>
          <w:sz w:val="20"/>
          <w:szCs w:val="20"/>
        </w:rPr>
        <w:t xml:space="preserve">, </w:t>
      </w:r>
    </w:p>
    <w:p w14:paraId="706A8FC8" w14:textId="77777777" w:rsidR="00AD2782" w:rsidRPr="00CC584E" w:rsidRDefault="00AD2782" w:rsidP="00541313">
      <w:pPr>
        <w:widowControl w:val="0"/>
        <w:ind w:firstLine="142"/>
        <w:jc w:val="both"/>
        <w:rPr>
          <w:rFonts w:ascii="GHEA Grapalat" w:hAnsi="GHEA Grapalat"/>
          <w:i/>
          <w:sz w:val="20"/>
          <w:szCs w:val="20"/>
        </w:rPr>
      </w:pPr>
      <w:r w:rsidRPr="00CC584E">
        <w:rPr>
          <w:rFonts w:ascii="GHEA Grapalat" w:hAnsi="GHEA Grapalat"/>
          <w:i/>
          <w:sz w:val="20"/>
          <w:szCs w:val="20"/>
        </w:rPr>
        <w:t>-</w:t>
      </w:r>
      <w:r w:rsidRPr="00717193">
        <w:rPr>
          <w:rFonts w:ascii="GHEA Grapalat" w:hAnsi="GHEA Grapalat"/>
          <w:i/>
          <w:sz w:val="20"/>
          <w:szCs w:val="20"/>
        </w:rPr>
        <w:t xml:space="preserve">  запланированная (прогнозируемая) общая цена закупки </w:t>
      </w:r>
      <w:r w:rsidRPr="00CC584E">
        <w:rPr>
          <w:rFonts w:ascii="GHEA Grapalat" w:hAnsi="GHEA Grapalat"/>
          <w:i/>
          <w:sz w:val="20"/>
          <w:szCs w:val="20"/>
        </w:rPr>
        <w:t>услуги по заявке на закупку в рамках данной процедуры не превышает 25 млн. драмов РА</w:t>
      </w:r>
    </w:p>
    <w:p w14:paraId="431AD35B" w14:textId="77777777" w:rsidR="00AD2782" w:rsidRPr="00CC584E" w:rsidRDefault="00AD2782" w:rsidP="00541313">
      <w:pPr>
        <w:widowControl w:val="0"/>
        <w:jc w:val="both"/>
        <w:rPr>
          <w:rFonts w:ascii="GHEA Grapalat" w:hAnsi="GHEA Grapalat"/>
          <w:i/>
          <w:sz w:val="20"/>
          <w:szCs w:val="20"/>
        </w:rPr>
      </w:pPr>
      <w:r w:rsidRPr="00CC584E">
        <w:rPr>
          <w:rFonts w:ascii="GHEA Grapalat" w:hAnsi="GHEA Grapalat"/>
          <w:i/>
          <w:sz w:val="20"/>
          <w:szCs w:val="20"/>
        </w:rPr>
        <w:t xml:space="preserve">  -</w:t>
      </w:r>
      <w:r w:rsidRPr="00717193">
        <w:rPr>
          <w:rFonts w:ascii="GHEA Grapalat" w:hAnsi="GHEA Grapalat"/>
          <w:i/>
          <w:sz w:val="20"/>
          <w:szCs w:val="20"/>
        </w:rPr>
        <w:t xml:space="preserve"> </w:t>
      </w:r>
      <w:r w:rsidRPr="00CC584E">
        <w:rPr>
          <w:rFonts w:ascii="GHEA Grapalat" w:hAnsi="GHEA Grapalat"/>
          <w:i/>
          <w:sz w:val="20"/>
          <w:szCs w:val="20"/>
        </w:rPr>
        <w:t>закупка осуществляется в форме закупки у одного лица, обусловленная безотлагательностью.</w:t>
      </w:r>
    </w:p>
    <w:p w14:paraId="772B32E1" w14:textId="77777777" w:rsidR="00AD2782" w:rsidRPr="00D3436F" w:rsidRDefault="00AD2782" w:rsidP="00541313">
      <w:pPr>
        <w:widowControl w:val="0"/>
        <w:ind w:firstLine="142"/>
        <w:jc w:val="both"/>
        <w:rPr>
          <w:rFonts w:ascii="GHEA Grapalat" w:hAnsi="GHEA Grapalat"/>
          <w:i/>
          <w:sz w:val="20"/>
          <w:szCs w:val="20"/>
        </w:rPr>
      </w:pPr>
      <w:r w:rsidRPr="00CC584E">
        <w:rPr>
          <w:rFonts w:ascii="GHEA Grapalat" w:hAnsi="GHEA Grapalat"/>
          <w:i/>
          <w:sz w:val="20"/>
          <w:szCs w:val="20"/>
        </w:rPr>
        <w:t xml:space="preserve">При применении данного условия редактируются пункты и разделы приглашения, </w:t>
      </w:r>
      <w:proofErr w:type="gramStart"/>
      <w:r w:rsidRPr="00CC584E">
        <w:rPr>
          <w:rFonts w:ascii="GHEA Grapalat" w:hAnsi="GHEA Grapalat"/>
          <w:i/>
          <w:sz w:val="20"/>
          <w:szCs w:val="20"/>
        </w:rPr>
        <w:t>и  соответствующие</w:t>
      </w:r>
      <w:proofErr w:type="gramEnd"/>
      <w:r w:rsidRPr="00CC584E">
        <w:rPr>
          <w:rFonts w:ascii="GHEA Grapalat" w:hAnsi="GHEA Grapalat"/>
          <w:i/>
          <w:sz w:val="20"/>
          <w:szCs w:val="20"/>
        </w:rPr>
        <w:t xml:space="preserve"> к ним ссылки.</w:t>
      </w:r>
    </w:p>
    <w:p w14:paraId="4F4BE65C" w14:textId="77777777" w:rsidR="00AD2782" w:rsidRPr="008842CE" w:rsidRDefault="00AD2782" w:rsidP="001831C4">
      <w:pPr>
        <w:pStyle w:val="af2"/>
        <w:widowControl w:val="0"/>
        <w:jc w:val="both"/>
        <w:rPr>
          <w:rFonts w:ascii="GHEA Grapalat" w:hAnsi="GHEA Grapalat"/>
          <w:lang w:val="af-ZA"/>
        </w:rPr>
      </w:pPr>
    </w:p>
    <w:p w14:paraId="2DD144BE" w14:textId="77777777" w:rsidR="00AD2782" w:rsidRPr="008842CE" w:rsidRDefault="00AD2782" w:rsidP="008842CE">
      <w:pPr>
        <w:pStyle w:val="af2"/>
        <w:widowControl w:val="0"/>
        <w:jc w:val="both"/>
        <w:rPr>
          <w:rFonts w:ascii="GHEA Grapalat" w:hAnsi="GHEA Grapalat"/>
          <w:lang w:val="af-ZA"/>
        </w:rPr>
      </w:pPr>
    </w:p>
  </w:footnote>
  <w:footnote w:id="3">
    <w:p w14:paraId="50470763" w14:textId="77777777" w:rsidR="00AD2782" w:rsidRPr="00617E69" w:rsidRDefault="00AD2782"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4FF33D0D" w14:textId="77777777" w:rsidR="00AD2782" w:rsidRPr="00CD6B60" w:rsidRDefault="00AD2782"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w:t>
      </w:r>
      <w:proofErr w:type="gramEnd"/>
      <w:r w:rsidRPr="00CD6B60">
        <w:rPr>
          <w:rFonts w:ascii="GHEA Grapalat" w:hAnsi="GHEA Grapalat"/>
          <w:i/>
          <w:sz w:val="20"/>
          <w:szCs w:val="20"/>
        </w:rPr>
        <w:t xml:space="preserve">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179FEA1" w14:textId="77777777" w:rsidR="00AD2782" w:rsidRPr="001115E9" w:rsidRDefault="00AD2782"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02A3757" w14:textId="77777777" w:rsidR="00AD2782" w:rsidRPr="00CD6B60" w:rsidRDefault="00AD2782"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14:paraId="6E99B7B4" w14:textId="77777777" w:rsidR="00AD2782" w:rsidRDefault="00AD2782"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A296FF4" w14:textId="77777777" w:rsidR="00AD2782" w:rsidRDefault="00AD2782"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2B8935F" w14:textId="77777777" w:rsidR="00AD2782" w:rsidRPr="009E2596" w:rsidRDefault="00AD2782"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3DFA7209" w14:textId="77777777" w:rsidR="00AD2782" w:rsidRPr="00C24DBE" w:rsidRDefault="00AD2782"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4BF5AAE5" w14:textId="77777777" w:rsidR="00AD2782" w:rsidRPr="005838BB" w:rsidRDefault="00AD2782" w:rsidP="00AF1F59">
      <w:pPr>
        <w:pStyle w:val="af2"/>
        <w:jc w:val="both"/>
        <w:rPr>
          <w:rFonts w:asciiTheme="minorHAnsi" w:hAnsiTheme="minorHAnsi"/>
        </w:rPr>
      </w:pPr>
    </w:p>
    <w:p w14:paraId="2AA9F50D" w14:textId="77777777" w:rsidR="00AD2782" w:rsidRPr="00D3436F" w:rsidRDefault="00AD2782"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52AAFBD" w14:textId="77777777" w:rsidR="00AD2782" w:rsidRPr="000811C1" w:rsidRDefault="00AD2782">
      <w:pPr>
        <w:pStyle w:val="af2"/>
        <w:rPr>
          <w:rFonts w:asciiTheme="minorHAnsi" w:hAnsiTheme="minorHAnsi"/>
        </w:rPr>
      </w:pPr>
    </w:p>
  </w:footnote>
  <w:footnote w:id="6">
    <w:p w14:paraId="61A4D274" w14:textId="77777777" w:rsidR="00AD2782" w:rsidRDefault="00AD2782" w:rsidP="00B351F5">
      <w:pPr>
        <w:pStyle w:val="af2"/>
        <w:rPr>
          <w:ins w:id="1" w:author="Vardan" w:date="2022-10-30T19:26:00Z"/>
          <w:rFonts w:ascii="GHEA Grapalat" w:hAnsi="GHEA Grapalat"/>
          <w:i/>
        </w:rPr>
      </w:pPr>
      <w:r>
        <w:rPr>
          <w:rStyle w:val="af6"/>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14:paraId="0B2AA275" w14:textId="77777777" w:rsidR="00AD2782" w:rsidRPr="0093507A" w:rsidRDefault="00AD2782" w:rsidP="00CB2961">
      <w:pPr>
        <w:pStyle w:val="af2"/>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7DA70EB5" w14:textId="77777777" w:rsidR="00AD2782" w:rsidRPr="0093507A" w:rsidRDefault="00AD2782" w:rsidP="00814D5C">
      <w:pPr>
        <w:pStyle w:val="af2"/>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14:paraId="0CEC3C67" w14:textId="77777777" w:rsidR="00AD2782" w:rsidRPr="002C2499" w:rsidRDefault="00AD2782" w:rsidP="00814D5C">
      <w:pPr>
        <w:pStyle w:val="af2"/>
        <w:jc w:val="both"/>
      </w:pPr>
    </w:p>
    <w:p w14:paraId="5DD5FEA1" w14:textId="77777777" w:rsidR="00AD2782" w:rsidRPr="000811C1" w:rsidRDefault="00AD2782">
      <w:pPr>
        <w:pStyle w:val="af2"/>
        <w:rPr>
          <w:rFonts w:asciiTheme="minorHAnsi" w:hAnsiTheme="minorHAnsi"/>
        </w:rPr>
      </w:pPr>
    </w:p>
  </w:footnote>
  <w:footnote w:id="7">
    <w:p w14:paraId="75963DB4" w14:textId="77777777" w:rsidR="00AD2782" w:rsidRPr="00FE2AA4" w:rsidRDefault="00AD2782">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8">
    <w:p w14:paraId="1FCA0CB7" w14:textId="77777777" w:rsidR="00AD2782" w:rsidRPr="008842CE" w:rsidRDefault="00AD2782"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55698BB" w14:textId="77777777" w:rsidR="00AD2782" w:rsidRPr="000811C1" w:rsidRDefault="00AD2782">
      <w:pPr>
        <w:pStyle w:val="af2"/>
        <w:rPr>
          <w:lang w:val="af-ZA"/>
        </w:rPr>
      </w:pPr>
    </w:p>
  </w:footnote>
  <w:footnote w:id="9">
    <w:p w14:paraId="062E0605" w14:textId="77777777" w:rsidR="00AD2782" w:rsidRPr="00503411" w:rsidRDefault="00AD2782"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14:paraId="2EA99741" w14:textId="77777777" w:rsidR="00AD2782" w:rsidRPr="001D0DD7" w:rsidRDefault="00AD2782"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3B1C5D40" w14:textId="77777777" w:rsidR="00AD2782" w:rsidRPr="00503411" w:rsidRDefault="00AD2782"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4A322269" w14:textId="77777777" w:rsidR="00AD2782" w:rsidRPr="00CD2651" w:rsidRDefault="00AD2782">
      <w:pPr>
        <w:pStyle w:val="af2"/>
      </w:pPr>
    </w:p>
  </w:footnote>
  <w:footnote w:id="10">
    <w:p w14:paraId="005EFEE6" w14:textId="77777777" w:rsidR="00AD2782" w:rsidRPr="00511966" w:rsidRDefault="00AD2782"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57656E7B" w14:textId="77777777" w:rsidR="00AD2782" w:rsidRPr="00B15560" w:rsidRDefault="00AD2782"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694C55F9" w14:textId="77777777" w:rsidR="00AD2782" w:rsidRPr="000811C1" w:rsidRDefault="00AD2782" w:rsidP="0027573B">
      <w:pPr>
        <w:pStyle w:val="af2"/>
        <w:rPr>
          <w:rFonts w:ascii="Sylfaen" w:hAnsi="Sylfaen"/>
          <w:sz w:val="18"/>
          <w:szCs w:val="18"/>
        </w:rPr>
      </w:pPr>
    </w:p>
  </w:footnote>
  <w:footnote w:id="12">
    <w:p w14:paraId="308B3243" w14:textId="77777777" w:rsidR="00AD2782" w:rsidRPr="00A31673" w:rsidRDefault="00AD2782">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6713F108" w14:textId="77777777" w:rsidR="00AD2782" w:rsidRPr="00DE7706" w:rsidRDefault="00AD2782">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03129EB2" w14:textId="77777777" w:rsidR="00AD2782" w:rsidRDefault="00AD2782" w:rsidP="006B3E56">
      <w:pPr>
        <w:jc w:val="both"/>
      </w:pPr>
    </w:p>
    <w:p w14:paraId="7C5EBD85" w14:textId="77777777" w:rsidR="00AD2782" w:rsidRDefault="00AD2782" w:rsidP="007906A2">
      <w:pPr>
        <w:jc w:val="both"/>
        <w:rPr>
          <w:rFonts w:ascii="GHEA Grapalat" w:hAnsi="GHEA Grapalat"/>
          <w:i/>
          <w:sz w:val="20"/>
          <w:szCs w:val="20"/>
        </w:rPr>
      </w:pPr>
      <w:r w:rsidRPr="00503980">
        <w:rPr>
          <w:rFonts w:ascii="GHEA Grapalat" w:hAnsi="GHEA Grapalat"/>
          <w:i/>
          <w:sz w:val="20"/>
          <w:szCs w:val="20"/>
        </w:rPr>
        <w:t>** -</w:t>
      </w:r>
      <w:proofErr w:type="gramStart"/>
      <w:r w:rsidRPr="00503980">
        <w:rPr>
          <w:rFonts w:ascii="GHEA Grapalat" w:hAnsi="GHEA Grapalat"/>
          <w:i/>
          <w:sz w:val="20"/>
          <w:szCs w:val="20"/>
        </w:rPr>
        <w:t>участник</w:t>
      </w:r>
      <w:r>
        <w:rPr>
          <w:rFonts w:ascii="GHEA Grapalat" w:hAnsi="GHEA Grapalat"/>
          <w:i/>
          <w:sz w:val="20"/>
          <w:szCs w:val="20"/>
          <w:lang w:val="hy-AM"/>
        </w:rPr>
        <w:t>,</w:t>
      </w:r>
      <w:r>
        <w:rPr>
          <w:rFonts w:ascii="GHEA Grapalat" w:hAnsi="GHEA Grapalat"/>
          <w:i/>
          <w:sz w:val="20"/>
          <w:szCs w:val="20"/>
        </w:rPr>
        <w:t>являющийся</w:t>
      </w:r>
      <w:proofErr w:type="gramEnd"/>
      <w:r>
        <w:rPr>
          <w:rFonts w:ascii="GHEA Grapalat" w:hAnsi="GHEA Grapalat"/>
          <w:i/>
          <w:sz w:val="20"/>
          <w:szCs w:val="20"/>
        </w:rPr>
        <w:t xml:space="preserve">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599993A0" w14:textId="77777777" w:rsidR="00AD2782" w:rsidRPr="00503980" w:rsidRDefault="00AD2782"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73C138B7" w14:textId="77777777" w:rsidR="00AD2782" w:rsidRPr="003905B4" w:rsidRDefault="00AD2782"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56A9AB48" w14:textId="77777777" w:rsidR="00AD2782" w:rsidRPr="008D64EE" w:rsidRDefault="00AD2782" w:rsidP="006B3E56">
      <w:pPr>
        <w:pStyle w:val="af2"/>
        <w:rPr>
          <w:rFonts w:asciiTheme="minorHAnsi" w:hAnsiTheme="minorHAnsi"/>
        </w:rPr>
      </w:pPr>
    </w:p>
  </w:footnote>
  <w:footnote w:id="15">
    <w:p w14:paraId="461CCB16" w14:textId="77777777" w:rsidR="00AD2782" w:rsidRPr="006B1EBA" w:rsidRDefault="00AD2782"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59A7F457" w14:textId="77777777" w:rsidR="00AD2782" w:rsidRPr="006B1EBA" w:rsidRDefault="00AD2782">
      <w:pPr>
        <w:pStyle w:val="af2"/>
      </w:pPr>
    </w:p>
  </w:footnote>
  <w:footnote w:id="16">
    <w:p w14:paraId="1B559648" w14:textId="77777777" w:rsidR="00AD2782" w:rsidRPr="008842CE" w:rsidRDefault="00AD2782"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D73187B" w14:textId="77777777" w:rsidR="00AD2782" w:rsidRPr="008842CE" w:rsidRDefault="00AD2782" w:rsidP="003D2FE2">
      <w:pPr>
        <w:pStyle w:val="af2"/>
        <w:jc w:val="both"/>
        <w:rPr>
          <w:rFonts w:ascii="GHEA Grapalat" w:hAnsi="GHEA Grapalat"/>
        </w:rPr>
      </w:pPr>
    </w:p>
  </w:footnote>
  <w:footnote w:id="17">
    <w:p w14:paraId="037EF5BD" w14:textId="77777777" w:rsidR="00AD2782" w:rsidRPr="008842CE" w:rsidRDefault="00AD2782" w:rsidP="003D2FE2">
      <w:pPr>
        <w:pStyle w:val="af2"/>
        <w:jc w:val="both"/>
      </w:pPr>
    </w:p>
  </w:footnote>
  <w:footnote w:id="18">
    <w:p w14:paraId="38A5F8FA" w14:textId="77777777" w:rsidR="00AD2782" w:rsidRPr="008842CE" w:rsidRDefault="00AD2782" w:rsidP="000A214C">
      <w:pPr>
        <w:pStyle w:val="af2"/>
        <w:jc w:val="both"/>
      </w:pPr>
    </w:p>
  </w:footnote>
  <w:footnote w:id="19">
    <w:p w14:paraId="524D53D4" w14:textId="77777777" w:rsidR="00AD2782" w:rsidRPr="002A7C6E" w:rsidRDefault="00AD2782"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7B95D104" w14:textId="77777777" w:rsidR="00AD2782" w:rsidRPr="00D81E0E" w:rsidRDefault="00AD2782"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0">
    <w:p w14:paraId="3D8080F6" w14:textId="77777777" w:rsidR="00AD2782" w:rsidRPr="006F5F33" w:rsidRDefault="00AD2782"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1">
    <w:p w14:paraId="05E0369C" w14:textId="77777777" w:rsidR="00AD2782" w:rsidRPr="006F5F33" w:rsidRDefault="00AD2782"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2">
    <w:p w14:paraId="059BBEF7" w14:textId="77777777" w:rsidR="00AD2782" w:rsidRPr="00EB336B" w:rsidRDefault="00AD2782"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proofErr w:type="gramStart"/>
      <w:r>
        <w:rPr>
          <w:rFonts w:ascii="GHEA Grapalat" w:hAnsi="GHEA Grapalat"/>
          <w:sz w:val="18"/>
          <w:szCs w:val="18"/>
          <w:lang w:val="hy-AM"/>
        </w:rPr>
        <w:t>«</w:t>
      </w:r>
      <w:r w:rsidRPr="00421AF9">
        <w:rPr>
          <w:rFonts w:ascii="GHEA Grapalat" w:hAnsi="GHEA Grapalat"/>
          <w:sz w:val="18"/>
          <w:szCs w:val="18"/>
          <w:lang w:val="hy-AM"/>
        </w:rPr>
        <w:t xml:space="preserve"> При</w:t>
      </w:r>
      <w:proofErr w:type="gramEnd"/>
      <w:r w:rsidRPr="00421AF9">
        <w:rPr>
          <w:rFonts w:ascii="GHEA Grapalat" w:hAnsi="GHEA Grapalat"/>
          <w:sz w:val="18"/>
          <w:szCs w:val="18"/>
          <w:lang w:val="hy-AM"/>
        </w:rPr>
        <w:t xml:space="preserve">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42F9B75D" w14:textId="77777777" w:rsidR="00AD2782" w:rsidRDefault="00AD2782" w:rsidP="003B2F27">
      <w:pPr>
        <w:pStyle w:val="af2"/>
        <w:rPr>
          <w:rFonts w:asciiTheme="minorHAnsi" w:hAnsiTheme="minorHAnsi"/>
        </w:rPr>
      </w:pPr>
    </w:p>
    <w:p w14:paraId="00FC3604" w14:textId="77777777" w:rsidR="00AD2782" w:rsidRPr="008F6EF8" w:rsidRDefault="00AD2782"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66B0F903" w14:textId="77777777" w:rsidR="00AD2782" w:rsidRPr="00576D9C" w:rsidRDefault="00AD2782" w:rsidP="003B2F27">
      <w:pPr>
        <w:pStyle w:val="af2"/>
        <w:rPr>
          <w:rFonts w:asciiTheme="minorHAnsi" w:hAnsiTheme="minorHAnsi"/>
        </w:rPr>
      </w:pPr>
    </w:p>
  </w:footnote>
  <w:footnote w:id="23">
    <w:p w14:paraId="2E4DE5D2" w14:textId="77777777" w:rsidR="00AD2782" w:rsidRPr="00892F7F" w:rsidRDefault="00AD2782"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7D7686A5" w14:textId="77777777" w:rsidR="00AD2782" w:rsidRPr="0013046C" w:rsidRDefault="00AD2782"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47187495" w14:textId="77777777" w:rsidR="00AD2782" w:rsidRPr="0013046C" w:rsidRDefault="00AD2782"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103D4FB9" w14:textId="77777777" w:rsidR="00AD2782" w:rsidRPr="006F5F33" w:rsidRDefault="00AD2782"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AD2782" w:rsidRPr="00552B23" w14:paraId="4285C53F" w14:textId="77777777" w:rsidTr="00E3441C">
        <w:tc>
          <w:tcPr>
            <w:tcW w:w="2631" w:type="dxa"/>
          </w:tcPr>
          <w:p w14:paraId="1B282CA6"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F4597DF" w14:textId="77777777" w:rsidR="00AD2782" w:rsidRPr="0067463A" w:rsidRDefault="00AD2782"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5BE02F5C" w14:textId="77777777" w:rsidR="00AD2782" w:rsidRPr="0067463A" w:rsidRDefault="00AD2782"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AD2782" w:rsidRPr="00552B23" w14:paraId="1B5B5233" w14:textId="77777777" w:rsidTr="00E3441C">
        <w:tc>
          <w:tcPr>
            <w:tcW w:w="2631" w:type="dxa"/>
          </w:tcPr>
          <w:p w14:paraId="20ECE026"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c>
          <w:tcPr>
            <w:tcW w:w="2631" w:type="dxa"/>
          </w:tcPr>
          <w:p w14:paraId="3A5FD89D"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c>
          <w:tcPr>
            <w:tcW w:w="2632" w:type="dxa"/>
          </w:tcPr>
          <w:p w14:paraId="0A05CB77"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r>
      <w:tr w:rsidR="00AD2782" w:rsidRPr="00552B23" w14:paraId="18C97421" w14:textId="77777777" w:rsidTr="00E3441C">
        <w:tc>
          <w:tcPr>
            <w:tcW w:w="2631" w:type="dxa"/>
          </w:tcPr>
          <w:p w14:paraId="196D2A53"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c>
          <w:tcPr>
            <w:tcW w:w="2631" w:type="dxa"/>
          </w:tcPr>
          <w:p w14:paraId="0BFD63AF"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c>
          <w:tcPr>
            <w:tcW w:w="2632" w:type="dxa"/>
          </w:tcPr>
          <w:p w14:paraId="12E5E687"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r>
      <w:tr w:rsidR="00AD2782" w:rsidRPr="00552B23" w14:paraId="52AE40F4" w14:textId="77777777" w:rsidTr="00E3441C">
        <w:tc>
          <w:tcPr>
            <w:tcW w:w="2631" w:type="dxa"/>
          </w:tcPr>
          <w:p w14:paraId="0378DA7A"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c>
          <w:tcPr>
            <w:tcW w:w="2631" w:type="dxa"/>
          </w:tcPr>
          <w:p w14:paraId="4E622E8B"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c>
          <w:tcPr>
            <w:tcW w:w="2632" w:type="dxa"/>
          </w:tcPr>
          <w:p w14:paraId="27A07B7D"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r>
      <w:tr w:rsidR="00AD2782" w:rsidRPr="00552B23" w14:paraId="426AD9B7" w14:textId="77777777" w:rsidTr="00E3441C">
        <w:tc>
          <w:tcPr>
            <w:tcW w:w="2631" w:type="dxa"/>
          </w:tcPr>
          <w:p w14:paraId="01FEA29E"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c>
          <w:tcPr>
            <w:tcW w:w="2631" w:type="dxa"/>
          </w:tcPr>
          <w:p w14:paraId="20B12FF0"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c>
          <w:tcPr>
            <w:tcW w:w="2632" w:type="dxa"/>
          </w:tcPr>
          <w:p w14:paraId="4888C7EE" w14:textId="77777777" w:rsidR="00AD2782" w:rsidRPr="00552B23" w:rsidRDefault="00AD2782" w:rsidP="00E3441C">
            <w:pPr>
              <w:pStyle w:val="af4"/>
              <w:spacing w:before="0" w:beforeAutospacing="0" w:after="0" w:afterAutospacing="0" w:line="360" w:lineRule="auto"/>
              <w:jc w:val="center"/>
              <w:rPr>
                <w:rFonts w:ascii="GHEA Grapalat" w:hAnsi="GHEA Grapalat"/>
                <w:i/>
                <w:sz w:val="16"/>
              </w:rPr>
            </w:pPr>
          </w:p>
        </w:tc>
      </w:tr>
    </w:tbl>
    <w:p w14:paraId="182F1CAC" w14:textId="77777777" w:rsidR="00AD2782" w:rsidRPr="006F5F33" w:rsidRDefault="00AD2782"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626BA822" w14:textId="77777777" w:rsidR="00AD2782" w:rsidRPr="00576D9C" w:rsidRDefault="00AD2782" w:rsidP="003B2F27">
      <w:pPr>
        <w:pStyle w:val="af2"/>
        <w:jc w:val="both"/>
        <w:rPr>
          <w:rFonts w:ascii="GHEA Grapalat" w:hAnsi="GHEA Grapalat"/>
          <w:lang w:val="hy-AM"/>
        </w:rPr>
      </w:pPr>
    </w:p>
  </w:footnote>
  <w:footnote w:id="24">
    <w:p w14:paraId="571DFC4A" w14:textId="77777777" w:rsidR="00AD2782" w:rsidRPr="006F5F33" w:rsidRDefault="00AD2782"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14:paraId="346477DA" w14:textId="77777777" w:rsidR="00AD2782" w:rsidRPr="006F5F33" w:rsidRDefault="00AD2782"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14:paraId="0D56BF4A" w14:textId="77777777" w:rsidR="00AD2782" w:rsidRPr="006F5F33" w:rsidRDefault="00AD2782"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7">
    <w:p w14:paraId="53F52C3C" w14:textId="77777777" w:rsidR="00AD2782" w:rsidRPr="00E40AC8" w:rsidRDefault="00AD2782" w:rsidP="003B2F27">
      <w:pPr>
        <w:pStyle w:val="af2"/>
        <w:jc w:val="both"/>
      </w:pPr>
      <w:r>
        <w:rPr>
          <w:rStyle w:val="af6"/>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w:t>
      </w:r>
      <w:proofErr w:type="gramStart"/>
      <w:r w:rsidRPr="006E181F">
        <w:rPr>
          <w:rFonts w:ascii="GHEA Grapalat" w:eastAsiaTheme="minorEastAsia" w:hAnsi="GHEA Grapalat" w:cstheme="minorBidi"/>
          <w:i/>
          <w:sz w:val="22"/>
          <w:szCs w:val="22"/>
          <w:lang w:eastAsia="en-US" w:bidi="ar-SA"/>
        </w:rPr>
        <w:t>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28">
    <w:p w14:paraId="7FAED608" w14:textId="77777777" w:rsidR="00AD2782" w:rsidRPr="00E40AC8" w:rsidRDefault="00AD2782"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9">
    <w:p w14:paraId="7155E1BF" w14:textId="77777777" w:rsidR="00AD2782" w:rsidRPr="00CA2754" w:rsidRDefault="00AD2782"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06C24B82" w14:textId="77777777" w:rsidR="00AD2782" w:rsidRPr="00CA2754" w:rsidRDefault="00AD2782" w:rsidP="003B2F27">
      <w:pPr>
        <w:pStyle w:val="af2"/>
        <w:jc w:val="both"/>
        <w:rPr>
          <w:sz w:val="2"/>
          <w:szCs w:val="2"/>
        </w:rPr>
      </w:pPr>
    </w:p>
  </w:footnote>
  <w:footnote w:id="30">
    <w:p w14:paraId="66D77C16" w14:textId="77777777" w:rsidR="00AD2782" w:rsidRPr="00CA2754" w:rsidRDefault="00AD2782"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03681693">
    <w:abstractNumId w:val="20"/>
  </w:num>
  <w:num w:numId="2" w16cid:durableId="616911709">
    <w:abstractNumId w:val="10"/>
  </w:num>
  <w:num w:numId="3" w16cid:durableId="1112088603">
    <w:abstractNumId w:val="19"/>
  </w:num>
  <w:num w:numId="4" w16cid:durableId="1269652898">
    <w:abstractNumId w:val="14"/>
  </w:num>
  <w:num w:numId="5" w16cid:durableId="855001964">
    <w:abstractNumId w:val="24"/>
  </w:num>
  <w:num w:numId="6" w16cid:durableId="2068526716">
    <w:abstractNumId w:val="20"/>
    <w:lvlOverride w:ilvl="0">
      <w:startOverride w:val="1"/>
    </w:lvlOverride>
    <w:lvlOverride w:ilvl="1"/>
    <w:lvlOverride w:ilvl="2"/>
    <w:lvlOverride w:ilvl="3"/>
    <w:lvlOverride w:ilvl="4"/>
    <w:lvlOverride w:ilvl="5"/>
    <w:lvlOverride w:ilvl="6"/>
    <w:lvlOverride w:ilvl="7"/>
    <w:lvlOverride w:ilvl="8"/>
  </w:num>
  <w:num w:numId="7" w16cid:durableId="8703410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20758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6220424">
    <w:abstractNumId w:val="16"/>
  </w:num>
  <w:num w:numId="10" w16cid:durableId="1363243423">
    <w:abstractNumId w:val="5"/>
  </w:num>
  <w:num w:numId="11" w16cid:durableId="1055615850">
    <w:abstractNumId w:val="8"/>
  </w:num>
  <w:num w:numId="12" w16cid:durableId="671881025">
    <w:abstractNumId w:val="28"/>
  </w:num>
  <w:num w:numId="13" w16cid:durableId="1951082704">
    <w:abstractNumId w:val="26"/>
  </w:num>
  <w:num w:numId="14" w16cid:durableId="1682585861">
    <w:abstractNumId w:val="12"/>
  </w:num>
  <w:num w:numId="15" w16cid:durableId="563294027">
    <w:abstractNumId w:val="27"/>
  </w:num>
  <w:num w:numId="16" w16cid:durableId="1646010991">
    <w:abstractNumId w:val="13"/>
  </w:num>
  <w:num w:numId="17" w16cid:durableId="2001078255">
    <w:abstractNumId w:val="6"/>
  </w:num>
  <w:num w:numId="18" w16cid:durableId="531694417">
    <w:abstractNumId w:val="1"/>
  </w:num>
  <w:num w:numId="19" w16cid:durableId="682779314">
    <w:abstractNumId w:val="15"/>
  </w:num>
  <w:num w:numId="20" w16cid:durableId="1789230398">
    <w:abstractNumId w:val="15"/>
  </w:num>
  <w:num w:numId="21" w16cid:durableId="1017731778">
    <w:abstractNumId w:val="17"/>
  </w:num>
  <w:num w:numId="22" w16cid:durableId="1309016243">
    <w:abstractNumId w:val="21"/>
  </w:num>
  <w:num w:numId="23" w16cid:durableId="1953170966">
    <w:abstractNumId w:val="7"/>
  </w:num>
  <w:num w:numId="24" w16cid:durableId="1554386002">
    <w:abstractNumId w:val="17"/>
  </w:num>
  <w:num w:numId="25" w16cid:durableId="1484538881">
    <w:abstractNumId w:val="11"/>
  </w:num>
  <w:num w:numId="26" w16cid:durableId="48846366">
    <w:abstractNumId w:val="4"/>
  </w:num>
  <w:num w:numId="27" w16cid:durableId="1895118950">
    <w:abstractNumId w:val="3"/>
  </w:num>
  <w:num w:numId="28" w16cid:durableId="189758652">
    <w:abstractNumId w:val="0"/>
  </w:num>
  <w:num w:numId="29" w16cid:durableId="1136728012">
    <w:abstractNumId w:val="9"/>
  </w:num>
  <w:num w:numId="30" w16cid:durableId="2142920707">
    <w:abstractNumId w:val="25"/>
  </w:num>
  <w:num w:numId="31" w16cid:durableId="1710689483">
    <w:abstractNumId w:val="22"/>
  </w:num>
  <w:num w:numId="32" w16cid:durableId="696737755">
    <w:abstractNumId w:val="23"/>
  </w:num>
  <w:num w:numId="33" w16cid:durableId="460464689">
    <w:abstractNumId w:val="18"/>
  </w:num>
  <w:num w:numId="34" w16cid:durableId="25513861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4CE7"/>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36"/>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68B"/>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10C7"/>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8E7"/>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2419"/>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1EBA"/>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178"/>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782"/>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27F9"/>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21E"/>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07131"/>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1ED7"/>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059"/>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082"/>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14D"/>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AF271E"/>
  <w15:docId w15:val="{EC7297B0-87DB-4F66-AA03-A54D3B339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6884484">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96766686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06F81-508A-46CB-802A-D9E38D9BE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2368</TotalTime>
  <Pages>115</Pages>
  <Words>24436</Words>
  <Characters>139288</Characters>
  <Application>Microsoft Office Word</Application>
  <DocSecurity>0</DocSecurity>
  <Lines>1160</Lines>
  <Paragraphs>326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163398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Nona</cp:lastModifiedBy>
  <cp:revision>1678</cp:revision>
  <cp:lastPrinted>2018-02-16T07:12:00Z</cp:lastPrinted>
  <dcterms:created xsi:type="dcterms:W3CDTF">2019-10-28T07:04:00Z</dcterms:created>
  <dcterms:modified xsi:type="dcterms:W3CDTF">2025-12-05T14:04:00Z</dcterms:modified>
</cp:coreProperties>
</file>